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17956D" w14:textId="4CB083F6" w:rsidR="005B26DC" w:rsidRDefault="005B26DC" w:rsidP="00CD485A">
      <w:pPr>
        <w:jc w:val="both"/>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14:paraId="54C0A4F1" w14:textId="6FD21D72" w:rsidR="00CD485A" w:rsidRPr="00B15D43" w:rsidRDefault="00CD485A" w:rsidP="00CD485A">
      <w:pPr>
        <w:jc w:val="both"/>
        <w:rPr>
          <w:rFonts w:ascii="Times New Roman" w:hAnsi="Times New Roman" w:cs="Times New Roman"/>
          <w:sz w:val="20"/>
          <w:szCs w:val="20"/>
          <w:highlight w:val="green"/>
        </w:rPr>
      </w:pPr>
      <w:r w:rsidRPr="006F5EC7">
        <w:rPr>
          <w:rFonts w:ascii="Times New Roman" w:hAnsi="Times New Roman" w:cs="Times New Roman"/>
          <w:b/>
          <w:bCs/>
          <w:sz w:val="20"/>
          <w:szCs w:val="20"/>
        </w:rPr>
        <w:t>S.20.01</w:t>
      </w:r>
      <w:r w:rsidR="00E03E13">
        <w:rPr>
          <w:rFonts w:ascii="Times New Roman" w:hAnsi="Times New Roman" w:cs="Times New Roman"/>
          <w:b/>
          <w:bCs/>
          <w:sz w:val="20"/>
          <w:szCs w:val="20"/>
        </w:rPr>
        <w:t>.</w:t>
      </w:r>
      <w:r w:rsidR="00CC6274">
        <w:rPr>
          <w:rFonts w:ascii="Times New Roman" w:hAnsi="Times New Roman" w:cs="Times New Roman"/>
          <w:sz w:val="20"/>
          <w:szCs w:val="20"/>
        </w:rPr>
        <w:t xml:space="preserve"> </w:t>
      </w:r>
      <w:r w:rsidRPr="00B15D43">
        <w:rPr>
          <w:rFonts w:ascii="Times New Roman" w:hAnsi="Times New Roman" w:cs="Times New Roman"/>
          <w:sz w:val="20"/>
          <w:szCs w:val="20"/>
        </w:rPr>
        <w:t xml:space="preserve">- </w:t>
      </w:r>
      <w:ins w:id="2" w:author="Author">
        <w:r w:rsidR="0001679E" w:rsidRPr="0001679E">
          <w:rPr>
            <w:rFonts w:ascii="Times New Roman" w:hAnsi="Times New Roman" w:cs="Times New Roman"/>
            <w:b/>
            <w:bCs/>
            <w:sz w:val="20"/>
            <w:szCs w:val="20"/>
          </w:rPr>
          <w:t>Development of the distribution of the claims incurred</w:t>
        </w:r>
      </w:ins>
      <w:del w:id="3" w:author="Author">
        <w:r w:rsidRPr="006F5EC7" w:rsidDel="0001679E">
          <w:rPr>
            <w:rFonts w:ascii="Times New Roman" w:hAnsi="Times New Roman" w:cs="Times New Roman"/>
            <w:b/>
            <w:bCs/>
            <w:sz w:val="20"/>
            <w:szCs w:val="20"/>
          </w:rPr>
          <w:delText>Movements of RBNS Claims</w:delText>
        </w:r>
      </w:del>
    </w:p>
    <w:p w14:paraId="7D848C6F" w14:textId="77777777" w:rsidR="00CD485A" w:rsidRPr="006F5EC7" w:rsidRDefault="00CD485A" w:rsidP="00CD485A">
      <w:pPr>
        <w:jc w:val="both"/>
        <w:rPr>
          <w:rFonts w:ascii="Times New Roman" w:hAnsi="Times New Roman" w:cs="Times New Roman"/>
          <w:b/>
          <w:sz w:val="20"/>
          <w:szCs w:val="20"/>
        </w:rPr>
      </w:pPr>
      <w:r w:rsidRPr="006F5EC7">
        <w:rPr>
          <w:rFonts w:ascii="Times New Roman" w:hAnsi="Times New Roman" w:cs="Times New Roman"/>
          <w:b/>
          <w:sz w:val="20"/>
          <w:szCs w:val="20"/>
        </w:rPr>
        <w:t>General comments:</w:t>
      </w:r>
    </w:p>
    <w:p w14:paraId="610C8B30" w14:textId="77777777" w:rsidR="00CD485A" w:rsidRPr="00B15D43" w:rsidRDefault="00CD485A">
      <w:pPr>
        <w:jc w:val="both"/>
        <w:rPr>
          <w:rFonts w:ascii="Times New Roman" w:hAnsi="Times New Roman" w:cs="Times New Roman"/>
          <w:sz w:val="20"/>
          <w:szCs w:val="20"/>
        </w:rPr>
      </w:pPr>
      <w:r w:rsidRPr="006F5EC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9449CDC" w14:textId="0C8B9A24"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Provide an overview about the run-off/movement of non-life claims portfolios, in terms of both claims paid (split by different type of claims) and RBNS claims (as defined in </w:t>
      </w:r>
      <w:r w:rsidR="00B15D43" w:rsidRPr="00B15D43">
        <w:rPr>
          <w:rFonts w:ascii="Times New Roman" w:hAnsi="Times New Roman" w:cs="Times New Roman"/>
          <w:sz w:val="20"/>
          <w:szCs w:val="20"/>
        </w:rPr>
        <w:t>S.19.01</w:t>
      </w:r>
      <w:r w:rsidRPr="006F5EC7">
        <w:rPr>
          <w:rFonts w:ascii="Times New Roman" w:hAnsi="Times New Roman" w:cs="Times New Roman"/>
          <w:sz w:val="20"/>
          <w:szCs w:val="20"/>
        </w:rPr>
        <w:t>).</w:t>
      </w:r>
    </w:p>
    <w:p w14:paraId="18427765" w14:textId="24D4258C" w:rsidR="00CD485A" w:rsidRPr="006F5EC7" w:rsidRDefault="00CD485A" w:rsidP="006F5EC7">
      <w:pPr>
        <w:jc w:val="both"/>
        <w:rPr>
          <w:rFonts w:ascii="Times New Roman" w:hAnsi="Times New Roman" w:cs="Times New Roman"/>
          <w:sz w:val="20"/>
          <w:szCs w:val="20"/>
        </w:rPr>
      </w:pPr>
      <w:r w:rsidRPr="006F5EC7">
        <w:rPr>
          <w:rFonts w:ascii="Times New Roman" w:hAnsi="Times New Roman" w:cs="Times New Roman"/>
          <w:sz w:val="20"/>
          <w:szCs w:val="20"/>
        </w:rPr>
        <w:t xml:space="preserve">This template must be filled for each Line of Business (12 LoB in total) with regards to gross </w:t>
      </w:r>
      <w:del w:id="4" w:author="Author">
        <w:r w:rsidRPr="006F5EC7" w:rsidDel="00395A75">
          <w:rPr>
            <w:rFonts w:ascii="Times New Roman" w:hAnsi="Times New Roman" w:cs="Times New Roman"/>
            <w:sz w:val="20"/>
            <w:szCs w:val="20"/>
          </w:rPr>
          <w:delText xml:space="preserve">and the </w:delText>
        </w:r>
      </w:del>
      <w:r w:rsidRPr="006F5EC7">
        <w:rPr>
          <w:rFonts w:ascii="Times New Roman" w:hAnsi="Times New Roman" w:cs="Times New Roman"/>
          <w:sz w:val="20"/>
          <w:szCs w:val="20"/>
        </w:rPr>
        <w:t xml:space="preserve">direct business (i.e. undertakings are exempted to report the accepted – proportional and </w:t>
      </w:r>
      <w:r w:rsidR="006F5EC7" w:rsidRPr="006F5EC7">
        <w:rPr>
          <w:rFonts w:ascii="Times New Roman" w:hAnsi="Times New Roman" w:cs="Times New Roman"/>
          <w:sz w:val="20"/>
          <w:szCs w:val="20"/>
        </w:rPr>
        <w:t>non-proportional</w:t>
      </w:r>
      <w:r w:rsidRPr="006F5EC7">
        <w:rPr>
          <w:rFonts w:ascii="Times New Roman" w:hAnsi="Times New Roman" w:cs="Times New Roman"/>
          <w:sz w:val="20"/>
          <w:szCs w:val="20"/>
        </w:rPr>
        <w:t xml:space="preserve"> – business); in case of RBNS denominated in different currencies, it is required to report only the total in the reporting currency.</w:t>
      </w:r>
    </w:p>
    <w:p w14:paraId="48EB1E81" w14:textId="2C611E4C" w:rsidR="00CD485A" w:rsidRPr="005B26DC" w:rsidDel="00395A75" w:rsidRDefault="00CD485A" w:rsidP="006F5EC7">
      <w:pPr>
        <w:jc w:val="both"/>
        <w:rPr>
          <w:del w:id="5" w:author="Author"/>
          <w:rFonts w:ascii="Times New Roman" w:hAnsi="Times New Roman" w:cs="Times New Roman"/>
          <w:sz w:val="20"/>
          <w:szCs w:val="20"/>
        </w:rPr>
      </w:pPr>
      <w:del w:id="6" w:author="Author">
        <w:r w:rsidRPr="005B26DC" w:rsidDel="00395A75">
          <w:rPr>
            <w:rFonts w:ascii="Times New Roman" w:hAnsi="Times New Roman" w:cs="Times New Roman"/>
            <w:sz w:val="20"/>
            <w:szCs w:val="20"/>
          </w:rPr>
          <w:delText>This template is important both for assessing technical provisions (in order to have further information on the follow-up of claims), and for other general supervisory purposes (e.g. asses P&amp;L stemming from the movements of the claims outstanding) and calculate different ratio (Loss ratio, average cost of claims, speed in the settlement of claims, etc</w:delText>
        </w:r>
        <w:r w:rsidR="006C5563" w:rsidRPr="005B26DC" w:rsidDel="00395A75">
          <w:rPr>
            <w:rFonts w:ascii="Times New Roman" w:hAnsi="Times New Roman" w:cs="Times New Roman"/>
            <w:sz w:val="20"/>
            <w:szCs w:val="20"/>
          </w:rPr>
          <w:delText>.</w:delText>
        </w:r>
        <w:r w:rsidRPr="005B26DC" w:rsidDel="00395A75">
          <w:rPr>
            <w:rFonts w:ascii="Times New Roman" w:hAnsi="Times New Roman" w:cs="Times New Roman"/>
            <w:sz w:val="20"/>
            <w:szCs w:val="20"/>
          </w:rPr>
          <w:delText>).</w:delText>
        </w:r>
      </w:del>
    </w:p>
    <w:p w14:paraId="7EFE1945" w14:textId="55C1E7A5" w:rsidR="00CD485A" w:rsidRPr="005B26DC" w:rsidRDefault="00CD485A" w:rsidP="006F5EC7">
      <w:pPr>
        <w:jc w:val="both"/>
        <w:rPr>
          <w:rFonts w:ascii="Times New Roman" w:hAnsi="Times New Roman" w:cs="Times New Roman"/>
          <w:sz w:val="20"/>
          <w:szCs w:val="20"/>
        </w:rPr>
      </w:pPr>
      <w:r w:rsidRPr="005B26DC">
        <w:rPr>
          <w:rFonts w:ascii="Times New Roman" w:hAnsi="Times New Roman" w:cs="Times New Roman"/>
          <w:sz w:val="20"/>
          <w:szCs w:val="20"/>
        </w:rPr>
        <w:t>With regard to the number of claims to be reported, undertakings will use their specific definition or, if available, specification existing at national level (for instance requirement laid down by the National Supervisory Authority).</w:t>
      </w:r>
      <w:ins w:id="7" w:author="Author">
        <w:r w:rsidR="00A5356D" w:rsidRPr="005B26DC">
          <w:rPr>
            <w:rFonts w:ascii="Times New Roman" w:hAnsi="Times New Roman" w:cs="Times New Roman"/>
            <w:sz w:val="20"/>
            <w:szCs w:val="20"/>
          </w:rPr>
          <w:t xml:space="preserve"> However, each claim should be reported once. If any claim is closed and reopened during the year, it should not be reported in the column “Reopen Claims during the year” but it should be reported in relevant column regarding “Open Claims at the beginning of the year” or “Claims reported during the year”.</w:t>
        </w:r>
      </w:ins>
    </w:p>
    <w:p w14:paraId="751C672C" w14:textId="47CA348B" w:rsidR="003C7ECC" w:rsidDel="00BD7EDC" w:rsidRDefault="003C7ECC" w:rsidP="006F5EC7">
      <w:pPr>
        <w:jc w:val="both"/>
        <w:rPr>
          <w:del w:id="8" w:author="Author"/>
          <w:rFonts w:ascii="Times New Roman" w:hAnsi="Times New Roman" w:cs="Times New Roman"/>
          <w:sz w:val="20"/>
          <w:szCs w:val="20"/>
          <w:lang w:val="en-US"/>
        </w:rPr>
      </w:pPr>
      <w:del w:id="9" w:author="Author">
        <w:r w:rsidRPr="005B26DC" w:rsidDel="00BD7EDC">
          <w:rPr>
            <w:rFonts w:ascii="Times New Roman" w:hAnsi="Times New Roman" w:cs="Times New Roman"/>
            <w:sz w:val="20"/>
            <w:szCs w:val="20"/>
          </w:rPr>
          <w:delText>Information on historical data is not required but might be filled in a best effort basis.</w:delText>
        </w:r>
        <w:r w:rsidRPr="005B26DC" w:rsidDel="00BD7EDC">
          <w:rPr>
            <w:rFonts w:ascii="Times New Roman" w:hAnsi="Times New Roman" w:cs="Times New Roman"/>
            <w:sz w:val="20"/>
            <w:szCs w:val="20"/>
            <w:lang w:val="en-US"/>
          </w:rPr>
          <w:delText xml:space="preserve"> For the first reporting year</w:delText>
        </w:r>
        <w:r w:rsidRPr="006F5EC7" w:rsidDel="00BD7EDC">
          <w:rPr>
            <w:rFonts w:ascii="Times New Roman" w:hAnsi="Times New Roman" w:cs="Times New Roman"/>
            <w:sz w:val="20"/>
            <w:szCs w:val="20"/>
            <w:lang w:val="en-US"/>
          </w:rPr>
          <w:delText xml:space="preserve"> only first year need to be reported. In the following years, for each year, information on one additional year shall be submitted up to the limit of </w:delText>
        </w:r>
        <w:r w:rsidR="00015AD0" w:rsidDel="00BD7EDC">
          <w:rPr>
            <w:rFonts w:ascii="Times New Roman" w:hAnsi="Times New Roman" w:cs="Times New Roman"/>
            <w:sz w:val="20"/>
            <w:szCs w:val="20"/>
            <w:lang w:val="en-US"/>
          </w:rPr>
          <w:delText>14</w:delText>
        </w:r>
        <w:r w:rsidRPr="006F5EC7" w:rsidDel="00BD7EDC">
          <w:rPr>
            <w:rFonts w:ascii="Times New Roman" w:hAnsi="Times New Roman" w:cs="Times New Roman"/>
            <w:sz w:val="20"/>
            <w:szCs w:val="20"/>
            <w:lang w:val="en-US"/>
          </w:rPr>
          <w:delText xml:space="preserve"> years</w:delText>
        </w:r>
        <w:r w:rsidR="00E03E13" w:rsidDel="00BD7EDC">
          <w:rPr>
            <w:rFonts w:ascii="Times New Roman" w:hAnsi="Times New Roman" w:cs="Times New Roman"/>
            <w:sz w:val="20"/>
            <w:szCs w:val="20"/>
            <w:lang w:val="en-US"/>
          </w:rPr>
          <w:delText>.</w:delText>
        </w:r>
      </w:del>
    </w:p>
    <w:p w14:paraId="36AA84B9" w14:textId="741A1FD7" w:rsidR="00955827" w:rsidRPr="00B21800" w:rsidRDefault="00E03E13" w:rsidP="00955827">
      <w:pPr>
        <w:jc w:val="both"/>
        <w:rPr>
          <w:ins w:id="10" w:author="Author"/>
          <w:rFonts w:ascii="Times New Roman" w:hAnsi="Times New Roman" w:cs="Times New Roman"/>
          <w:sz w:val="20"/>
          <w:szCs w:val="20"/>
        </w:rPr>
      </w:pPr>
      <w:bookmarkStart w:id="11" w:name="_GoBack"/>
      <w:bookmarkEnd w:id="11"/>
      <w:r w:rsidRPr="00924F5B">
        <w:rPr>
          <w:rFonts w:ascii="Times New Roman" w:hAnsi="Times New Roman" w:cs="Times New Roman"/>
          <w:sz w:val="20"/>
          <w:szCs w:val="20"/>
        </w:rPr>
        <w:t xml:space="preserve">Undertakings are required to report data on accident year or underwriting year basis, </w:t>
      </w:r>
      <w:ins w:id="12" w:author="Author">
        <w:r w:rsidR="00955827" w:rsidRPr="0046103A">
          <w:rPr>
            <w:rFonts w:ascii="Times New Roman" w:hAnsi="Times New Roman" w:cs="Times New Roman"/>
            <w:sz w:val="20"/>
            <w:szCs w:val="20"/>
            <w:rPrChange w:id="13" w:author="Author">
              <w:rPr>
                <w:rFonts w:ascii="Times New Roman" w:hAnsi="Times New Roman" w:cs="Times New Roman"/>
                <w:sz w:val="20"/>
                <w:szCs w:val="20"/>
                <w:highlight w:val="yellow"/>
              </w:rPr>
            </w:rPrChange>
          </w:rPr>
          <w:t xml:space="preserve">in accordance with any requirements of the National Supervisory Authority. If the National Supervisory Authority has not stipulated which to use </w:t>
        </w:r>
      </w:ins>
      <w:del w:id="14" w:author="Author">
        <w:r w:rsidRPr="00924F5B" w:rsidDel="00955827">
          <w:rPr>
            <w:rFonts w:ascii="Times New Roman" w:hAnsi="Times New Roman" w:cs="Times New Roman"/>
            <w:sz w:val="20"/>
            <w:szCs w:val="20"/>
          </w:rPr>
          <w:delText xml:space="preserve">according to the convention eventually (if any) required at national level by the National Supervisory Authority responsible for the supervision. If no national convention </w:delText>
        </w:r>
      </w:del>
      <w:r w:rsidRPr="00924F5B">
        <w:rPr>
          <w:rFonts w:ascii="Times New Roman" w:hAnsi="Times New Roman" w:cs="Times New Roman"/>
          <w:sz w:val="20"/>
          <w:szCs w:val="20"/>
        </w:rPr>
        <w:t>then the undertaking may use accident or underwriting year according to ho</w:t>
      </w:r>
      <w:del w:id="15" w:author="Author">
        <w:r w:rsidRPr="00924F5B" w:rsidDel="001D39E4">
          <w:rPr>
            <w:rFonts w:ascii="Times New Roman" w:hAnsi="Times New Roman" w:cs="Times New Roman"/>
            <w:sz w:val="20"/>
            <w:szCs w:val="20"/>
          </w:rPr>
          <w:delText>e</w:delText>
        </w:r>
      </w:del>
      <w:ins w:id="16" w:author="Author">
        <w:r w:rsidR="001D39E4" w:rsidRPr="00924F5B">
          <w:rPr>
            <w:rFonts w:ascii="Times New Roman" w:hAnsi="Times New Roman" w:cs="Times New Roman"/>
            <w:sz w:val="20"/>
            <w:szCs w:val="20"/>
          </w:rPr>
          <w:t>w</w:t>
        </w:r>
      </w:ins>
      <w:r w:rsidRPr="00924F5B">
        <w:rPr>
          <w:rFonts w:ascii="Times New Roman" w:hAnsi="Times New Roman" w:cs="Times New Roman"/>
          <w:sz w:val="20"/>
          <w:szCs w:val="20"/>
        </w:rPr>
        <w:t xml:space="preserve"> they manage each line of business</w:t>
      </w:r>
      <w:ins w:id="17" w:author="Author">
        <w:r w:rsidR="00955827" w:rsidRPr="0046103A">
          <w:rPr>
            <w:rFonts w:ascii="Times New Roman" w:hAnsi="Times New Roman" w:cs="Times New Roman"/>
            <w:sz w:val="20"/>
            <w:szCs w:val="20"/>
            <w:rPrChange w:id="18" w:author="Author">
              <w:rPr>
                <w:rFonts w:ascii="Times New Roman" w:hAnsi="Times New Roman" w:cs="Times New Roman"/>
                <w:sz w:val="20"/>
                <w:szCs w:val="20"/>
                <w:highlight w:val="yellow"/>
              </w:rPr>
            </w:rPrChange>
          </w:rPr>
          <w:t xml:space="preserve"> provided that they use the same year consistently, year on year</w:t>
        </w:r>
      </w:ins>
      <w:r w:rsidRPr="00924F5B">
        <w:rPr>
          <w:rFonts w:ascii="Times New Roman" w:hAnsi="Times New Roman" w:cs="Times New Roman"/>
          <w:sz w:val="20"/>
          <w:szCs w:val="20"/>
        </w:rPr>
        <w:t>.</w:t>
      </w:r>
      <w:del w:id="19" w:author="Author">
        <w:r w:rsidRPr="00924F5B" w:rsidDel="00955827">
          <w:rPr>
            <w:rFonts w:ascii="Times New Roman" w:hAnsi="Times New Roman" w:cs="Times New Roman"/>
            <w:sz w:val="20"/>
            <w:szCs w:val="20"/>
          </w:rPr>
          <w:delText xml:space="preserve"> This shall be applied consistently over time.</w:delText>
        </w:r>
        <w:r w:rsidRPr="00B21800" w:rsidDel="00955827">
          <w:rPr>
            <w:rFonts w:ascii="Times New Roman" w:hAnsi="Times New Roman" w:cs="Times New Roman"/>
            <w:sz w:val="20"/>
            <w:szCs w:val="20"/>
          </w:rPr>
          <w:delText xml:space="preserve"> </w:delText>
        </w:r>
      </w:del>
    </w:p>
    <w:p w14:paraId="09F32A88" w14:textId="29447E3B" w:rsidR="00E03E13" w:rsidRPr="00B21800" w:rsidDel="00955827" w:rsidRDefault="00E03E13" w:rsidP="00E03E13">
      <w:pPr>
        <w:jc w:val="both"/>
        <w:rPr>
          <w:del w:id="20" w:author="Author"/>
          <w:rFonts w:ascii="Times New Roman" w:hAnsi="Times New Roman" w:cs="Times New Roman"/>
          <w:sz w:val="20"/>
          <w:szCs w:val="20"/>
        </w:rPr>
      </w:pPr>
    </w:p>
    <w:p w14:paraId="5DAEED9B" w14:textId="48D9F927" w:rsidR="00CD485A" w:rsidRPr="006F5EC7" w:rsidRDefault="00CD485A" w:rsidP="006F5EC7">
      <w:pPr>
        <w:jc w:val="both"/>
        <w:rPr>
          <w:rFonts w:ascii="Times New Roman" w:hAnsi="Times New Roman" w:cs="Times New Roman"/>
          <w:sz w:val="20"/>
          <w:szCs w:val="20"/>
        </w:rPr>
      </w:pPr>
      <w:del w:id="21"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As per the number of years to be reported, the same reporting requirement introduced in </w:t>
      </w:r>
      <w:r w:rsidR="00B15D43" w:rsidRPr="00B15D43">
        <w:rPr>
          <w:rFonts w:ascii="Times New Roman" w:hAnsi="Times New Roman" w:cs="Times New Roman"/>
          <w:sz w:val="20"/>
          <w:szCs w:val="20"/>
        </w:rPr>
        <w:t>S.19.01</w:t>
      </w:r>
      <w:r w:rsidRPr="006F5EC7">
        <w:rPr>
          <w:rFonts w:ascii="Times New Roman" w:hAnsi="Times New Roman" w:cs="Times New Roman"/>
          <w:sz w:val="20"/>
          <w:szCs w:val="20"/>
        </w:rPr>
        <w:t xml:space="preserve"> applies.</w:t>
      </w:r>
    </w:p>
    <w:tbl>
      <w:tblPr>
        <w:tblStyle w:val="TableGrid"/>
        <w:tblW w:w="0" w:type="auto"/>
        <w:tblLook w:val="04A0" w:firstRow="1" w:lastRow="0" w:firstColumn="1" w:lastColumn="0" w:noHBand="0" w:noVBand="1"/>
      </w:tblPr>
      <w:tblGrid>
        <w:gridCol w:w="1216"/>
        <w:gridCol w:w="2721"/>
        <w:gridCol w:w="5305"/>
        <w:tblGridChange w:id="22">
          <w:tblGrid>
            <w:gridCol w:w="1216"/>
            <w:gridCol w:w="2721"/>
            <w:gridCol w:w="5305"/>
          </w:tblGrid>
        </w:tblGridChange>
      </w:tblGrid>
      <w:tr w:rsidR="00FB345D" w:rsidRPr="00B15D43" w14:paraId="2809D43C" w14:textId="77777777" w:rsidTr="006F5EC7">
        <w:trPr>
          <w:trHeight w:val="315"/>
        </w:trPr>
        <w:tc>
          <w:tcPr>
            <w:tcW w:w="1216" w:type="dxa"/>
            <w:vAlign w:val="center"/>
            <w:hideMark/>
          </w:tcPr>
          <w:p w14:paraId="5CB976A5" w14:textId="77777777" w:rsidR="00FB345D" w:rsidRPr="006F5EC7" w:rsidRDefault="00FB345D" w:rsidP="006F5EC7">
            <w:pPr>
              <w:jc w:val="center"/>
              <w:rPr>
                <w:rFonts w:ascii="Times New Roman" w:hAnsi="Times New Roman" w:cs="Times New Roman"/>
                <w:b/>
                <w:bCs/>
                <w:sz w:val="20"/>
                <w:szCs w:val="20"/>
              </w:rPr>
            </w:pPr>
          </w:p>
        </w:tc>
        <w:tc>
          <w:tcPr>
            <w:tcW w:w="2721" w:type="dxa"/>
            <w:vAlign w:val="center"/>
            <w:hideMark/>
          </w:tcPr>
          <w:p w14:paraId="52096CC2" w14:textId="77777777" w:rsidR="00FB345D" w:rsidRPr="006F5EC7" w:rsidRDefault="00FB345D" w:rsidP="006F5EC7">
            <w:pPr>
              <w:jc w:val="center"/>
              <w:rPr>
                <w:rFonts w:ascii="Times New Roman" w:hAnsi="Times New Roman" w:cs="Times New Roman"/>
                <w:b/>
                <w:bCs/>
                <w:sz w:val="20"/>
                <w:szCs w:val="20"/>
              </w:rPr>
            </w:pPr>
            <w:r w:rsidRPr="006F5EC7">
              <w:rPr>
                <w:rFonts w:ascii="Times New Roman" w:hAnsi="Times New Roman" w:cs="Times New Roman"/>
                <w:b/>
                <w:bCs/>
                <w:sz w:val="20"/>
                <w:szCs w:val="20"/>
              </w:rPr>
              <w:t>ITEM</w:t>
            </w:r>
          </w:p>
        </w:tc>
        <w:tc>
          <w:tcPr>
            <w:tcW w:w="5305" w:type="dxa"/>
            <w:vAlign w:val="center"/>
            <w:hideMark/>
          </w:tcPr>
          <w:p w14:paraId="4E9E3FFE" w14:textId="77777777" w:rsidR="00FB345D" w:rsidRPr="006F5EC7" w:rsidRDefault="00FB345D" w:rsidP="006F5EC7">
            <w:pPr>
              <w:jc w:val="center"/>
              <w:rPr>
                <w:rFonts w:ascii="Times New Roman" w:hAnsi="Times New Roman" w:cs="Times New Roman"/>
                <w:b/>
                <w:bCs/>
                <w:sz w:val="20"/>
                <w:szCs w:val="20"/>
              </w:rPr>
            </w:pPr>
            <w:r w:rsidRPr="006F5EC7">
              <w:rPr>
                <w:rFonts w:ascii="Times New Roman" w:hAnsi="Times New Roman" w:cs="Times New Roman"/>
                <w:b/>
                <w:bCs/>
                <w:sz w:val="20"/>
                <w:szCs w:val="20"/>
              </w:rPr>
              <w:t>INSTRUCTIONS</w:t>
            </w:r>
          </w:p>
        </w:tc>
      </w:tr>
      <w:tr w:rsidR="00E03E13" w:rsidRPr="00B15D43" w14:paraId="43E2A119" w14:textId="77777777" w:rsidTr="006F5EC7">
        <w:trPr>
          <w:trHeight w:val="925"/>
        </w:trPr>
        <w:tc>
          <w:tcPr>
            <w:tcW w:w="1216" w:type="dxa"/>
            <w:hideMark/>
          </w:tcPr>
          <w:p w14:paraId="23E19A96" w14:textId="77777777" w:rsidR="00E03E13" w:rsidRDefault="00E03E13">
            <w:pPr>
              <w:rPr>
                <w:rFonts w:ascii="Times New Roman" w:hAnsi="Times New Roman" w:cs="Times New Roman"/>
                <w:sz w:val="20"/>
                <w:szCs w:val="20"/>
              </w:rPr>
            </w:pPr>
            <w:r>
              <w:rPr>
                <w:rFonts w:ascii="Times New Roman" w:hAnsi="Times New Roman" w:cs="Times New Roman"/>
                <w:sz w:val="20"/>
                <w:szCs w:val="20"/>
              </w:rPr>
              <w:t>Z0010</w:t>
            </w:r>
          </w:p>
          <w:p w14:paraId="73DDA117" w14:textId="20F42704"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A01</w:t>
            </w:r>
            <w:r>
              <w:rPr>
                <w:rFonts w:ascii="Times New Roman" w:hAnsi="Times New Roman" w:cs="Times New Roman"/>
                <w:sz w:val="20"/>
                <w:szCs w:val="20"/>
              </w:rPr>
              <w:t>)</w:t>
            </w:r>
          </w:p>
        </w:tc>
        <w:tc>
          <w:tcPr>
            <w:tcW w:w="2721" w:type="dxa"/>
            <w:hideMark/>
          </w:tcPr>
          <w:p w14:paraId="1879DF27" w14:textId="51897E1C"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Line of business</w:t>
            </w:r>
          </w:p>
        </w:tc>
        <w:tc>
          <w:tcPr>
            <w:tcW w:w="5305" w:type="dxa"/>
            <w:hideMark/>
          </w:tcPr>
          <w:p w14:paraId="3384C15D" w14:textId="77777777" w:rsidR="00221074" w:rsidRPr="00E3273B" w:rsidRDefault="00E03E13" w:rsidP="00221074">
            <w:pPr>
              <w:rPr>
                <w:rFonts w:ascii="Times New Roman" w:hAnsi="Times New Roman" w:cs="Times New Roman"/>
                <w:sz w:val="20"/>
                <w:szCs w:val="20"/>
              </w:rPr>
            </w:pPr>
            <w:r w:rsidRPr="006F5EC7">
              <w:rPr>
                <w:rFonts w:ascii="Times New Roman" w:hAnsi="Times New Roman" w:cs="Times New Roman"/>
                <w:sz w:val="20"/>
                <w:szCs w:val="20"/>
              </w:rPr>
              <w:t>Identification of the line of business reported</w:t>
            </w:r>
            <w:r w:rsidR="00221074">
              <w:rPr>
                <w:rFonts w:ascii="Times New Roman" w:hAnsi="Times New Roman" w:cs="Times New Roman"/>
                <w:sz w:val="20"/>
                <w:szCs w:val="20"/>
              </w:rPr>
              <w:t xml:space="preserve">. </w:t>
            </w:r>
            <w:r w:rsidR="00221074" w:rsidRPr="00E3273B">
              <w:rPr>
                <w:rFonts w:ascii="Times New Roman" w:hAnsi="Times New Roman" w:cs="Times New Roman"/>
                <w:sz w:val="20"/>
                <w:szCs w:val="20"/>
              </w:rPr>
              <w:t>The following close</w:t>
            </w:r>
            <w:r w:rsidR="00221074">
              <w:rPr>
                <w:rFonts w:ascii="Times New Roman" w:hAnsi="Times New Roman" w:cs="Times New Roman"/>
                <w:sz w:val="20"/>
                <w:szCs w:val="20"/>
              </w:rPr>
              <w:t>d</w:t>
            </w:r>
            <w:r w:rsidR="00221074" w:rsidRPr="00E3273B">
              <w:rPr>
                <w:rFonts w:ascii="Times New Roman" w:hAnsi="Times New Roman" w:cs="Times New Roman"/>
                <w:sz w:val="20"/>
                <w:szCs w:val="20"/>
              </w:rPr>
              <w:t xml:space="preserve"> list shall be used:</w:t>
            </w:r>
          </w:p>
          <w:p w14:paraId="06FADC70"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 xml:space="preserve">1 </w:t>
            </w:r>
            <w:r>
              <w:rPr>
                <w:rFonts w:ascii="Times New Roman" w:hAnsi="Times New Roman" w:cs="Times New Roman"/>
                <w:sz w:val="20"/>
                <w:szCs w:val="20"/>
              </w:rPr>
              <w:t xml:space="preserve">- </w:t>
            </w:r>
            <w:r w:rsidRPr="00E3273B">
              <w:rPr>
                <w:rFonts w:ascii="Times New Roman" w:hAnsi="Times New Roman" w:cs="Times New Roman"/>
                <w:sz w:val="20"/>
                <w:szCs w:val="20"/>
              </w:rPr>
              <w:t>Medical expense insurance</w:t>
            </w:r>
          </w:p>
          <w:p w14:paraId="60E76B62"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 xml:space="preserve">2 </w:t>
            </w:r>
            <w:r>
              <w:rPr>
                <w:rFonts w:ascii="Times New Roman" w:hAnsi="Times New Roman" w:cs="Times New Roman"/>
                <w:sz w:val="20"/>
                <w:szCs w:val="20"/>
              </w:rPr>
              <w:t xml:space="preserve">- </w:t>
            </w:r>
            <w:r w:rsidRPr="00E3273B">
              <w:rPr>
                <w:rFonts w:ascii="Times New Roman" w:hAnsi="Times New Roman" w:cs="Times New Roman"/>
                <w:sz w:val="20"/>
                <w:szCs w:val="20"/>
              </w:rPr>
              <w:t>Income protection insurance</w:t>
            </w:r>
          </w:p>
          <w:p w14:paraId="290F7F5F"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3</w:t>
            </w:r>
            <w:r>
              <w:rPr>
                <w:rFonts w:ascii="Times New Roman" w:hAnsi="Times New Roman" w:cs="Times New Roman"/>
                <w:sz w:val="20"/>
                <w:szCs w:val="20"/>
              </w:rPr>
              <w:t xml:space="preserve"> - </w:t>
            </w:r>
            <w:r w:rsidRPr="00E3273B">
              <w:rPr>
                <w:rFonts w:ascii="Times New Roman" w:hAnsi="Times New Roman" w:cs="Times New Roman"/>
                <w:sz w:val="20"/>
                <w:szCs w:val="20"/>
              </w:rPr>
              <w:t>Workers' compensation insurance</w:t>
            </w:r>
          </w:p>
          <w:p w14:paraId="52962126"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4</w:t>
            </w:r>
            <w:r>
              <w:rPr>
                <w:rFonts w:ascii="Times New Roman" w:hAnsi="Times New Roman" w:cs="Times New Roman"/>
                <w:sz w:val="20"/>
                <w:szCs w:val="20"/>
              </w:rPr>
              <w:t xml:space="preserve"> - </w:t>
            </w:r>
            <w:r w:rsidRPr="00E3273B">
              <w:rPr>
                <w:rFonts w:ascii="Times New Roman" w:hAnsi="Times New Roman" w:cs="Times New Roman"/>
                <w:sz w:val="20"/>
                <w:szCs w:val="20"/>
              </w:rPr>
              <w:t>Motor vehicle liability insurance</w:t>
            </w:r>
          </w:p>
          <w:p w14:paraId="64828D23"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5</w:t>
            </w:r>
            <w:r>
              <w:rPr>
                <w:rFonts w:ascii="Times New Roman" w:hAnsi="Times New Roman" w:cs="Times New Roman"/>
                <w:sz w:val="20"/>
                <w:szCs w:val="20"/>
              </w:rPr>
              <w:t xml:space="preserve"> - </w:t>
            </w:r>
            <w:r w:rsidRPr="00E3273B">
              <w:rPr>
                <w:rFonts w:ascii="Times New Roman" w:hAnsi="Times New Roman" w:cs="Times New Roman"/>
                <w:sz w:val="20"/>
                <w:szCs w:val="20"/>
              </w:rPr>
              <w:t>Other motor insurance</w:t>
            </w:r>
          </w:p>
          <w:p w14:paraId="7F6D6BDA"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6</w:t>
            </w:r>
            <w:r>
              <w:rPr>
                <w:rFonts w:ascii="Times New Roman" w:hAnsi="Times New Roman" w:cs="Times New Roman"/>
                <w:sz w:val="20"/>
                <w:szCs w:val="20"/>
              </w:rPr>
              <w:t xml:space="preserve"> - </w:t>
            </w:r>
            <w:r w:rsidRPr="00E3273B">
              <w:rPr>
                <w:rFonts w:ascii="Times New Roman" w:hAnsi="Times New Roman" w:cs="Times New Roman"/>
                <w:sz w:val="20"/>
                <w:szCs w:val="20"/>
              </w:rPr>
              <w:t>Marine, aviation and transport insurance</w:t>
            </w:r>
          </w:p>
          <w:p w14:paraId="23CF78DE"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7</w:t>
            </w:r>
            <w:r>
              <w:rPr>
                <w:rFonts w:ascii="Times New Roman" w:hAnsi="Times New Roman" w:cs="Times New Roman"/>
                <w:sz w:val="20"/>
                <w:szCs w:val="20"/>
              </w:rPr>
              <w:t xml:space="preserve"> - </w:t>
            </w:r>
            <w:r w:rsidRPr="00E3273B">
              <w:rPr>
                <w:rFonts w:ascii="Times New Roman" w:hAnsi="Times New Roman" w:cs="Times New Roman"/>
                <w:sz w:val="20"/>
                <w:szCs w:val="20"/>
              </w:rPr>
              <w:t>Fire and other damage to property insurance</w:t>
            </w:r>
          </w:p>
          <w:p w14:paraId="695C9B10"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8</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General liability insurance</w:t>
            </w:r>
          </w:p>
          <w:p w14:paraId="20B59A6B"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9</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Credit and </w:t>
            </w:r>
            <w:proofErr w:type="spellStart"/>
            <w:r w:rsidRPr="00E3273B">
              <w:rPr>
                <w:rFonts w:ascii="Times New Roman" w:hAnsi="Times New Roman" w:cs="Times New Roman"/>
                <w:sz w:val="20"/>
                <w:szCs w:val="20"/>
              </w:rPr>
              <w:t>suretyship</w:t>
            </w:r>
            <w:proofErr w:type="spellEnd"/>
            <w:r w:rsidRPr="00E3273B">
              <w:rPr>
                <w:rFonts w:ascii="Times New Roman" w:hAnsi="Times New Roman" w:cs="Times New Roman"/>
                <w:sz w:val="20"/>
                <w:szCs w:val="20"/>
              </w:rPr>
              <w:t xml:space="preserve"> insurance</w:t>
            </w:r>
          </w:p>
          <w:p w14:paraId="71F1BA08"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10</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Legal expenses insurance</w:t>
            </w:r>
          </w:p>
          <w:p w14:paraId="617AC9D4"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11</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Assistance</w:t>
            </w:r>
          </w:p>
          <w:p w14:paraId="3E9DACD9" w14:textId="77777777" w:rsidR="00221074" w:rsidRPr="00E3273B" w:rsidRDefault="00221074" w:rsidP="00221074">
            <w:pPr>
              <w:rPr>
                <w:rFonts w:ascii="Times New Roman" w:hAnsi="Times New Roman" w:cs="Times New Roman"/>
                <w:sz w:val="20"/>
                <w:szCs w:val="20"/>
              </w:rPr>
            </w:pPr>
            <w:r w:rsidRPr="00E3273B">
              <w:rPr>
                <w:rFonts w:ascii="Times New Roman" w:hAnsi="Times New Roman" w:cs="Times New Roman"/>
                <w:sz w:val="20"/>
                <w:szCs w:val="20"/>
              </w:rPr>
              <w:t>12</w:t>
            </w:r>
            <w:r>
              <w:rPr>
                <w:rFonts w:ascii="Times New Roman" w:hAnsi="Times New Roman" w:cs="Times New Roman"/>
                <w:sz w:val="20"/>
                <w:szCs w:val="20"/>
              </w:rPr>
              <w:t xml:space="preserve"> -</w:t>
            </w:r>
            <w:r w:rsidRPr="00E3273B">
              <w:rPr>
                <w:rFonts w:ascii="Times New Roman" w:hAnsi="Times New Roman" w:cs="Times New Roman"/>
                <w:sz w:val="20"/>
                <w:szCs w:val="20"/>
              </w:rPr>
              <w:t xml:space="preserve"> Miscellaneous financial loss</w:t>
            </w:r>
          </w:p>
          <w:p w14:paraId="16728EF2" w14:textId="1FF86209" w:rsidR="00E03E13" w:rsidRPr="006F5EC7" w:rsidRDefault="00E03E13" w:rsidP="00221074">
            <w:pPr>
              <w:rPr>
                <w:rFonts w:ascii="Times New Roman" w:hAnsi="Times New Roman" w:cs="Times New Roman"/>
                <w:sz w:val="20"/>
                <w:szCs w:val="20"/>
              </w:rPr>
            </w:pPr>
          </w:p>
        </w:tc>
      </w:tr>
      <w:tr w:rsidR="00E03E13" w:rsidRPr="00B15D43" w14:paraId="10CEAF69" w14:textId="77777777" w:rsidTr="006F5EC7">
        <w:trPr>
          <w:trHeight w:val="300"/>
        </w:trPr>
        <w:tc>
          <w:tcPr>
            <w:tcW w:w="1216" w:type="dxa"/>
            <w:vMerge w:val="restart"/>
            <w:hideMark/>
          </w:tcPr>
          <w:p w14:paraId="08D5642E" w14:textId="1813D50A" w:rsidR="00E03E13" w:rsidRPr="00B15D43" w:rsidRDefault="00E03E13">
            <w:pPr>
              <w:rPr>
                <w:rFonts w:ascii="Times New Roman" w:hAnsi="Times New Roman" w:cs="Times New Roman"/>
                <w:sz w:val="20"/>
                <w:szCs w:val="20"/>
              </w:rPr>
            </w:pPr>
            <w:r w:rsidRPr="006F5EC7" w:rsidDel="00B947B6">
              <w:rPr>
                <w:rFonts w:ascii="Times New Roman" w:hAnsi="Times New Roman" w:cs="Times New Roman"/>
                <w:sz w:val="20"/>
                <w:szCs w:val="20"/>
              </w:rPr>
              <w:t>A02</w:t>
            </w:r>
          </w:p>
          <w:p w14:paraId="7D70F5C6" w14:textId="77777777" w:rsidR="00E03E13" w:rsidRDefault="00E03E13">
            <w:pPr>
              <w:rPr>
                <w:rFonts w:ascii="Times New Roman" w:hAnsi="Times New Roman" w:cs="Times New Roman"/>
                <w:sz w:val="20"/>
                <w:szCs w:val="20"/>
              </w:rPr>
            </w:pPr>
            <w:r>
              <w:rPr>
                <w:rFonts w:ascii="Times New Roman" w:hAnsi="Times New Roman" w:cs="Times New Roman"/>
                <w:sz w:val="20"/>
                <w:szCs w:val="20"/>
              </w:rPr>
              <w:t>Z0020</w:t>
            </w:r>
          </w:p>
          <w:p w14:paraId="7191AE8E" w14:textId="77777777" w:rsidR="00E03E13" w:rsidRPr="00B15D43"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A03</w:t>
            </w:r>
            <w:r>
              <w:rPr>
                <w:rFonts w:ascii="Times New Roman" w:hAnsi="Times New Roman" w:cs="Times New Roman"/>
                <w:sz w:val="20"/>
                <w:szCs w:val="20"/>
              </w:rPr>
              <w:t>)</w:t>
            </w:r>
          </w:p>
          <w:p w14:paraId="77197FA1" w14:textId="7CE260B6" w:rsidR="00E03E13" w:rsidRPr="006F5EC7" w:rsidRDefault="00E03E13">
            <w:pPr>
              <w:rPr>
                <w:rFonts w:ascii="Times New Roman" w:hAnsi="Times New Roman" w:cs="Times New Roman"/>
                <w:sz w:val="20"/>
                <w:szCs w:val="20"/>
              </w:rPr>
            </w:pPr>
            <w:r w:rsidRPr="006F5EC7">
              <w:rPr>
                <w:rFonts w:ascii="Times New Roman" w:hAnsi="Times New Roman" w:cs="Times New Roman"/>
                <w:b/>
                <w:bCs/>
                <w:sz w:val="20"/>
                <w:szCs w:val="20"/>
              </w:rPr>
              <w:t> </w:t>
            </w:r>
          </w:p>
        </w:tc>
        <w:tc>
          <w:tcPr>
            <w:tcW w:w="2721" w:type="dxa"/>
            <w:vMerge w:val="restart"/>
            <w:hideMark/>
          </w:tcPr>
          <w:p w14:paraId="4CFD3BA2" w14:textId="4BE09CCD" w:rsidR="00E03E13" w:rsidRPr="00B15D43" w:rsidRDefault="00E03E13">
            <w:pPr>
              <w:rPr>
                <w:rFonts w:ascii="Times New Roman" w:hAnsi="Times New Roman" w:cs="Times New Roman"/>
                <w:sz w:val="20"/>
                <w:szCs w:val="20"/>
              </w:rPr>
            </w:pPr>
            <w:r w:rsidRPr="006F5EC7">
              <w:rPr>
                <w:rFonts w:ascii="Times New Roman" w:hAnsi="Times New Roman" w:cs="Times New Roman"/>
                <w:sz w:val="20"/>
                <w:szCs w:val="20"/>
              </w:rPr>
              <w:t xml:space="preserve">Accident year </w:t>
            </w:r>
            <w:r w:rsidR="00F54A41">
              <w:rPr>
                <w:rFonts w:ascii="Times New Roman" w:hAnsi="Times New Roman" w:cs="Times New Roman"/>
                <w:sz w:val="20"/>
                <w:szCs w:val="20"/>
              </w:rPr>
              <w:t xml:space="preserve">/ </w:t>
            </w:r>
            <w:r w:rsidRPr="006F5EC7">
              <w:rPr>
                <w:rFonts w:ascii="Times New Roman" w:hAnsi="Times New Roman" w:cs="Times New Roman"/>
                <w:sz w:val="20"/>
                <w:szCs w:val="20"/>
              </w:rPr>
              <w:t>Underwriting year</w:t>
            </w:r>
          </w:p>
          <w:p w14:paraId="28424963" w14:textId="4124A7E7" w:rsidR="00E03E13" w:rsidRPr="006F5EC7" w:rsidRDefault="00E03E13">
            <w:pPr>
              <w:rPr>
                <w:rFonts w:ascii="Times New Roman" w:hAnsi="Times New Roman" w:cs="Times New Roman"/>
                <w:sz w:val="20"/>
                <w:szCs w:val="20"/>
              </w:rPr>
            </w:pPr>
          </w:p>
        </w:tc>
        <w:tc>
          <w:tcPr>
            <w:tcW w:w="5305" w:type="dxa"/>
            <w:vMerge w:val="restart"/>
            <w:hideMark/>
          </w:tcPr>
          <w:p w14:paraId="1D307423" w14:textId="02EC38D9" w:rsidR="00E03E13" w:rsidRPr="00F54A41" w:rsidRDefault="00E03E13">
            <w:pPr>
              <w:rPr>
                <w:rFonts w:ascii="Times New Roman" w:hAnsi="Times New Roman" w:cs="Times New Roman"/>
                <w:sz w:val="20"/>
                <w:szCs w:val="20"/>
              </w:rPr>
            </w:pPr>
            <w:r w:rsidRPr="006F5EC7">
              <w:rPr>
                <w:rFonts w:ascii="Times New Roman" w:hAnsi="Times New Roman" w:cs="Times New Roman"/>
                <w:sz w:val="20"/>
                <w:szCs w:val="20"/>
              </w:rPr>
              <w:t>Report the standard used by the undertakings for reporting of claims development. One of the options from the following closed list shall be used:</w:t>
            </w:r>
          </w:p>
          <w:p w14:paraId="66E41A4F" w14:textId="77777777" w:rsidR="00E03E13" w:rsidRPr="00F54A41" w:rsidRDefault="00E03E13">
            <w:pPr>
              <w:rPr>
                <w:rFonts w:ascii="Times New Roman" w:hAnsi="Times New Roman" w:cs="Times New Roman"/>
                <w:sz w:val="20"/>
                <w:szCs w:val="20"/>
              </w:rPr>
            </w:pPr>
            <w:r w:rsidRPr="00F54A41">
              <w:rPr>
                <w:rFonts w:ascii="Times New Roman" w:hAnsi="Times New Roman" w:cs="Times New Roman"/>
                <w:sz w:val="20"/>
                <w:szCs w:val="20"/>
              </w:rPr>
              <w:t>1 – Accident year</w:t>
            </w:r>
          </w:p>
          <w:p w14:paraId="12062539" w14:textId="7F02DD00" w:rsidR="00E03E13" w:rsidRPr="006F5EC7" w:rsidRDefault="00E03E13" w:rsidP="008028D0">
            <w:pPr>
              <w:rPr>
                <w:rFonts w:ascii="Times New Roman" w:hAnsi="Times New Roman" w:cs="Times New Roman"/>
                <w:sz w:val="20"/>
                <w:szCs w:val="20"/>
              </w:rPr>
            </w:pPr>
            <w:r w:rsidRPr="00F54A41">
              <w:rPr>
                <w:rFonts w:ascii="Times New Roman" w:hAnsi="Times New Roman" w:cs="Times New Roman"/>
                <w:sz w:val="20"/>
                <w:szCs w:val="20"/>
              </w:rPr>
              <w:t>2 – Underwriting year</w:t>
            </w:r>
          </w:p>
        </w:tc>
      </w:tr>
      <w:tr w:rsidR="00E03E13" w:rsidRPr="00B15D43" w14:paraId="7ACFC32C" w14:textId="77777777" w:rsidTr="006F5EC7">
        <w:trPr>
          <w:trHeight w:val="315"/>
        </w:trPr>
        <w:tc>
          <w:tcPr>
            <w:tcW w:w="1216" w:type="dxa"/>
            <w:vMerge/>
            <w:hideMark/>
          </w:tcPr>
          <w:p w14:paraId="642C0F5B" w14:textId="77777777" w:rsidR="00E03E13" w:rsidRPr="006F5EC7" w:rsidRDefault="00E03E13">
            <w:pPr>
              <w:rPr>
                <w:rFonts w:ascii="Times New Roman" w:hAnsi="Times New Roman" w:cs="Times New Roman"/>
                <w:sz w:val="20"/>
                <w:szCs w:val="20"/>
              </w:rPr>
            </w:pPr>
          </w:p>
        </w:tc>
        <w:tc>
          <w:tcPr>
            <w:tcW w:w="2721" w:type="dxa"/>
            <w:vMerge/>
            <w:hideMark/>
          </w:tcPr>
          <w:p w14:paraId="09560974" w14:textId="77777777" w:rsidR="00E03E13" w:rsidRPr="006F5EC7" w:rsidRDefault="00E03E13">
            <w:pPr>
              <w:rPr>
                <w:rFonts w:ascii="Times New Roman" w:hAnsi="Times New Roman" w:cs="Times New Roman"/>
                <w:sz w:val="20"/>
                <w:szCs w:val="20"/>
              </w:rPr>
            </w:pPr>
          </w:p>
        </w:tc>
        <w:tc>
          <w:tcPr>
            <w:tcW w:w="5305" w:type="dxa"/>
            <w:vMerge/>
            <w:hideMark/>
          </w:tcPr>
          <w:p w14:paraId="44B55020" w14:textId="77777777" w:rsidR="00E03E13" w:rsidRPr="006F5EC7" w:rsidRDefault="00E03E13">
            <w:pPr>
              <w:rPr>
                <w:rFonts w:ascii="Times New Roman" w:hAnsi="Times New Roman" w:cs="Times New Roman"/>
                <w:sz w:val="20"/>
                <w:szCs w:val="20"/>
              </w:rPr>
            </w:pPr>
          </w:p>
        </w:tc>
      </w:tr>
      <w:tr w:rsidR="00E03E13" w:rsidRPr="00B15D43" w14:paraId="338AB445" w14:textId="77777777" w:rsidTr="006F5EC7">
        <w:trPr>
          <w:trHeight w:val="315"/>
        </w:trPr>
        <w:tc>
          <w:tcPr>
            <w:tcW w:w="1216" w:type="dxa"/>
          </w:tcPr>
          <w:p w14:paraId="07CEFD7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C0020/ </w:t>
            </w:r>
            <w:r>
              <w:rPr>
                <w:rFonts w:ascii="Times New Roman" w:hAnsi="Times New Roman" w:cs="Times New Roman"/>
                <w:sz w:val="20"/>
                <w:szCs w:val="20"/>
              </w:rPr>
              <w:lastRenderedPageBreak/>
              <w:t xml:space="preserve">R0010 to R0160 </w:t>
            </w:r>
          </w:p>
          <w:p w14:paraId="0F7F703D" w14:textId="3B4D7E2D"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A1</w:t>
            </w:r>
            <w:r>
              <w:rPr>
                <w:rFonts w:ascii="Times New Roman" w:hAnsi="Times New Roman" w:cs="Times New Roman"/>
                <w:sz w:val="20"/>
                <w:szCs w:val="20"/>
              </w:rPr>
              <w:t>)</w:t>
            </w:r>
          </w:p>
        </w:tc>
        <w:tc>
          <w:tcPr>
            <w:tcW w:w="2721" w:type="dxa"/>
          </w:tcPr>
          <w:p w14:paraId="27019460" w14:textId="1D5473E0"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lastRenderedPageBreak/>
              <w:t xml:space="preserve">RBNS claims. Open Claims  at </w:t>
            </w:r>
            <w:r w:rsidRPr="006F5EC7">
              <w:rPr>
                <w:rFonts w:ascii="Times New Roman" w:hAnsi="Times New Roman" w:cs="Times New Roman"/>
                <w:sz w:val="20"/>
                <w:szCs w:val="20"/>
              </w:rPr>
              <w:lastRenderedPageBreak/>
              <w:t xml:space="preserve">the beginning of the year, Open Claims </w:t>
            </w:r>
            <w:del w:id="23"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24" w:author="Author">
              <w:r w:rsidRPr="006F5EC7" w:rsidDel="00493212">
                <w:rPr>
                  <w:rFonts w:ascii="Times New Roman" w:hAnsi="Times New Roman" w:cs="Times New Roman"/>
                  <w:sz w:val="20"/>
                  <w:szCs w:val="20"/>
                </w:rPr>
                <w:delText xml:space="preserve">period </w:delText>
              </w:r>
            </w:del>
            <w:ins w:id="25" w:author="Author">
              <w:r w:rsidR="00493212">
                <w:rPr>
                  <w:rFonts w:ascii="Times New Roman" w:hAnsi="Times New Roman" w:cs="Times New Roman"/>
                  <w:sz w:val="20"/>
                  <w:szCs w:val="20"/>
                </w:rPr>
                <w:t>year</w:t>
              </w:r>
              <w:r w:rsidR="00493212"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Number of claims</w:t>
            </w:r>
          </w:p>
        </w:tc>
        <w:tc>
          <w:tcPr>
            <w:tcW w:w="5305" w:type="dxa"/>
          </w:tcPr>
          <w:p w14:paraId="02A5F3E8" w14:textId="29FCD00C" w:rsidR="00E03E13" w:rsidRPr="005B26DC" w:rsidRDefault="00E03E13" w:rsidP="00493212">
            <w:pPr>
              <w:rPr>
                <w:rFonts w:ascii="Times New Roman" w:hAnsi="Times New Roman" w:cs="Times New Roman"/>
                <w:sz w:val="20"/>
                <w:szCs w:val="20"/>
              </w:rPr>
            </w:pPr>
            <w:r w:rsidRPr="005B26DC">
              <w:rPr>
                <w:rFonts w:ascii="Times New Roman" w:hAnsi="Times New Roman" w:cs="Times New Roman"/>
                <w:sz w:val="20"/>
                <w:szCs w:val="20"/>
              </w:rPr>
              <w:lastRenderedPageBreak/>
              <w:t xml:space="preserve">The number of open claims at the beginning of the year and </w:t>
            </w:r>
            <w:r w:rsidRPr="005B26DC">
              <w:rPr>
                <w:rFonts w:ascii="Times New Roman" w:hAnsi="Times New Roman" w:cs="Times New Roman"/>
                <w:sz w:val="20"/>
                <w:szCs w:val="20"/>
              </w:rPr>
              <w:lastRenderedPageBreak/>
              <w:t xml:space="preserve">still open at the end of the reporting </w:t>
            </w:r>
            <w:del w:id="26" w:author="Author">
              <w:r w:rsidRPr="005B26DC" w:rsidDel="00493212">
                <w:rPr>
                  <w:rFonts w:ascii="Times New Roman" w:hAnsi="Times New Roman" w:cs="Times New Roman"/>
                  <w:sz w:val="20"/>
                  <w:szCs w:val="20"/>
                </w:rPr>
                <w:delText>period</w:delText>
              </w:r>
            </w:del>
            <w:ins w:id="27" w:author="Author">
              <w:r w:rsidR="00493212"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28" w:author="Author">
              <w:r w:rsidRPr="005B26DC" w:rsidDel="00547DEB">
                <w:rPr>
                  <w:rFonts w:ascii="Times New Roman" w:hAnsi="Times New Roman" w:cs="Times New Roman"/>
                  <w:sz w:val="20"/>
                  <w:szCs w:val="20"/>
                </w:rPr>
                <w:delText>for each</w:delText>
              </w:r>
            </w:del>
            <w:ins w:id="29" w:author="Author">
              <w:r w:rsidR="00547DEB"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w:t>
            </w:r>
            <w:del w:id="30" w:author="Author">
              <w:r w:rsidRPr="005B26DC" w:rsidDel="00547DEB">
                <w:rPr>
                  <w:rFonts w:ascii="Times New Roman" w:hAnsi="Times New Roman" w:cs="Times New Roman"/>
                  <w:sz w:val="20"/>
                  <w:szCs w:val="20"/>
                </w:rPr>
                <w:delText xml:space="preserve">of the </w:delText>
              </w:r>
            </w:del>
            <w:r w:rsidRPr="005B26DC">
              <w:rPr>
                <w:rFonts w:ascii="Times New Roman" w:hAnsi="Times New Roman" w:cs="Times New Roman"/>
                <w:sz w:val="20"/>
                <w:szCs w:val="20"/>
              </w:rPr>
              <w:t>accident/underwriting years from the year N-1 (the year before the reporting year) to N-14</w:t>
            </w:r>
            <w:r w:rsidR="00D91A90"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D91A90" w:rsidRPr="005B26DC">
              <w:rPr>
                <w:rFonts w:ascii="Times New Roman" w:hAnsi="Times New Roman" w:cs="Times New Roman"/>
                <w:sz w:val="20"/>
                <w:szCs w:val="20"/>
              </w:rPr>
              <w:t>prior to</w:t>
            </w:r>
            <w:r w:rsidRPr="005B26DC">
              <w:rPr>
                <w:rFonts w:ascii="Times New Roman" w:hAnsi="Times New Roman" w:cs="Times New Roman"/>
                <w:sz w:val="20"/>
                <w:szCs w:val="20"/>
              </w:rPr>
              <w:t xml:space="preserve"> N-14 and the total of all the years from N-1 to prior to year N-14.</w:t>
            </w:r>
          </w:p>
        </w:tc>
      </w:tr>
      <w:tr w:rsidR="00E03E13" w:rsidRPr="00B15D43" w14:paraId="391648CB" w14:textId="77777777" w:rsidTr="006F5EC7">
        <w:trPr>
          <w:trHeight w:val="1583"/>
        </w:trPr>
        <w:tc>
          <w:tcPr>
            <w:tcW w:w="1216" w:type="dxa"/>
            <w:hideMark/>
          </w:tcPr>
          <w:p w14:paraId="5F5C3C7C" w14:textId="77777777" w:rsidR="005564D3" w:rsidRDefault="00E03E13" w:rsidP="00FB345D">
            <w:pPr>
              <w:rPr>
                <w:rFonts w:ascii="Times New Roman" w:hAnsi="Times New Roman" w:cs="Times New Roman"/>
                <w:sz w:val="20"/>
                <w:szCs w:val="20"/>
              </w:rPr>
            </w:pPr>
            <w:r>
              <w:rPr>
                <w:rFonts w:ascii="Times New Roman" w:hAnsi="Times New Roman" w:cs="Times New Roman"/>
                <w:sz w:val="20"/>
                <w:szCs w:val="20"/>
              </w:rPr>
              <w:lastRenderedPageBreak/>
              <w:t xml:space="preserve">C0030/ R0010 to R0160 </w:t>
            </w:r>
          </w:p>
          <w:p w14:paraId="4487214D" w14:textId="5456DE98" w:rsidR="00E03E13" w:rsidRPr="006F5EC7" w:rsidRDefault="00E03E13" w:rsidP="00FB345D">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B1</w:t>
            </w:r>
            <w:r>
              <w:rPr>
                <w:rFonts w:ascii="Times New Roman" w:hAnsi="Times New Roman" w:cs="Times New Roman"/>
                <w:sz w:val="20"/>
                <w:szCs w:val="20"/>
              </w:rPr>
              <w:t>)</w:t>
            </w:r>
          </w:p>
        </w:tc>
        <w:tc>
          <w:tcPr>
            <w:tcW w:w="2721" w:type="dxa"/>
            <w:hideMark/>
          </w:tcPr>
          <w:p w14:paraId="45B079D9" w14:textId="3CE252FC"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Open Claims </w:t>
            </w:r>
            <w:del w:id="31"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32" w:author="Author">
              <w:r w:rsidRPr="006F5EC7" w:rsidDel="001D39E4">
                <w:rPr>
                  <w:rFonts w:ascii="Times New Roman" w:hAnsi="Times New Roman" w:cs="Times New Roman"/>
                  <w:sz w:val="20"/>
                  <w:szCs w:val="20"/>
                </w:rPr>
                <w:delText xml:space="preserve">period </w:delText>
              </w:r>
            </w:del>
            <w:ins w:id="33"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RBNS at the beginning of the year</w:t>
            </w:r>
          </w:p>
        </w:tc>
        <w:tc>
          <w:tcPr>
            <w:tcW w:w="5305" w:type="dxa"/>
            <w:hideMark/>
          </w:tcPr>
          <w:p w14:paraId="426E3BF8" w14:textId="00DE232F" w:rsidR="00936D5D" w:rsidRPr="005B26DC" w:rsidRDefault="00E03E13" w:rsidP="00477D31">
            <w:pPr>
              <w:rPr>
                <w:ins w:id="34"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ins w:id="35" w:author="Author">
              <w:r w:rsidR="00395A75" w:rsidRPr="005B26DC">
                <w:rPr>
                  <w:rFonts w:ascii="Times New Roman" w:hAnsi="Times New Roman" w:cs="Times New Roman"/>
                  <w:sz w:val="20"/>
                  <w:szCs w:val="20"/>
                </w:rPr>
                <w:t>, net of salvage and subrogation,</w:t>
              </w:r>
            </w:ins>
            <w:r w:rsidRPr="005B26DC">
              <w:rPr>
                <w:rFonts w:ascii="Times New Roman" w:hAnsi="Times New Roman" w:cs="Times New Roman"/>
                <w:sz w:val="20"/>
                <w:szCs w:val="20"/>
              </w:rPr>
              <w:t xml:space="preserve"> at the beginning of the year and still open at the end of the reporting </w:t>
            </w:r>
            <w:del w:id="36" w:author="Author">
              <w:r w:rsidRPr="005B26DC" w:rsidDel="00477D31">
                <w:rPr>
                  <w:rFonts w:ascii="Times New Roman" w:hAnsi="Times New Roman" w:cs="Times New Roman"/>
                  <w:sz w:val="20"/>
                  <w:szCs w:val="20"/>
                </w:rPr>
                <w:delText>period</w:delText>
              </w:r>
            </w:del>
            <w:ins w:id="37"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38" w:author="Author">
              <w:r w:rsidRPr="005B26DC" w:rsidDel="00547DEB">
                <w:rPr>
                  <w:rFonts w:ascii="Times New Roman" w:hAnsi="Times New Roman" w:cs="Times New Roman"/>
                  <w:sz w:val="20"/>
                  <w:szCs w:val="20"/>
                </w:rPr>
                <w:delText>for each</w:delText>
              </w:r>
            </w:del>
            <w:ins w:id="39" w:author="Author">
              <w:r w:rsidR="00547DEB"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w:t>
            </w:r>
            <w:del w:id="40" w:author="Author">
              <w:r w:rsidRPr="005B26DC" w:rsidDel="00547DEB">
                <w:rPr>
                  <w:rFonts w:ascii="Times New Roman" w:hAnsi="Times New Roman" w:cs="Times New Roman"/>
                  <w:sz w:val="20"/>
                  <w:szCs w:val="20"/>
                </w:rPr>
                <w:delText xml:space="preserve">of the </w:delText>
              </w:r>
            </w:del>
            <w:r w:rsidRPr="005B26DC">
              <w:rPr>
                <w:rFonts w:ascii="Times New Roman" w:hAnsi="Times New Roman" w:cs="Times New Roman"/>
                <w:sz w:val="20"/>
                <w:szCs w:val="20"/>
              </w:rPr>
              <w:t>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78114AAF" w14:textId="77777777" w:rsidR="00936D5D" w:rsidRPr="005B26DC" w:rsidRDefault="00936D5D" w:rsidP="00477D31">
            <w:pPr>
              <w:rPr>
                <w:ins w:id="41" w:author="Author"/>
                <w:rFonts w:ascii="Times New Roman" w:hAnsi="Times New Roman" w:cs="Times New Roman"/>
                <w:sz w:val="20"/>
                <w:szCs w:val="20"/>
              </w:rPr>
            </w:pPr>
          </w:p>
          <w:p w14:paraId="4A6B07FF" w14:textId="544A233D" w:rsidR="00936D5D" w:rsidRPr="005B26DC" w:rsidRDefault="00936D5D" w:rsidP="00936D5D">
            <w:pPr>
              <w:rPr>
                <w:ins w:id="42" w:author="Author"/>
                <w:rFonts w:ascii="Times New Roman" w:hAnsi="Times New Roman" w:cs="Times New Roman"/>
                <w:sz w:val="20"/>
                <w:szCs w:val="20"/>
              </w:rPr>
            </w:pPr>
            <w:ins w:id="43"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6C20958E" w14:textId="19FF73FC" w:rsidR="00E03E13" w:rsidRPr="005B26DC" w:rsidRDefault="00F46D42" w:rsidP="00477D31">
            <w:pPr>
              <w:rPr>
                <w:rFonts w:ascii="Times New Roman" w:hAnsi="Times New Roman" w:cs="Times New Roman"/>
                <w:sz w:val="20"/>
                <w:szCs w:val="20"/>
              </w:rPr>
            </w:pPr>
            <w:del w:id="44" w:author="Author">
              <w:r w:rsidRPr="005B26DC" w:rsidDel="00936D5D">
                <w:rPr>
                  <w:rFonts w:ascii="Times New Roman" w:hAnsi="Times New Roman" w:cs="Times New Roman"/>
                  <w:sz w:val="20"/>
                  <w:szCs w:val="20"/>
                </w:rPr>
                <w:delText xml:space="preserve"> </w:delText>
              </w:r>
            </w:del>
          </w:p>
        </w:tc>
      </w:tr>
      <w:tr w:rsidR="00E03E13" w:rsidRPr="00B15D43" w14:paraId="1FC1E70E" w14:textId="77777777" w:rsidTr="006F5EC7">
        <w:trPr>
          <w:trHeight w:val="1005"/>
        </w:trPr>
        <w:tc>
          <w:tcPr>
            <w:tcW w:w="1216" w:type="dxa"/>
            <w:hideMark/>
          </w:tcPr>
          <w:p w14:paraId="5C2EE1ED"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C0040/ R0010 to R0160 </w:t>
            </w:r>
          </w:p>
          <w:p w14:paraId="26F37647" w14:textId="78F2494D"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C1</w:t>
            </w:r>
            <w:r>
              <w:rPr>
                <w:rFonts w:ascii="Times New Roman" w:hAnsi="Times New Roman" w:cs="Times New Roman"/>
                <w:sz w:val="20"/>
                <w:szCs w:val="20"/>
              </w:rPr>
              <w:t>)</w:t>
            </w:r>
          </w:p>
        </w:tc>
        <w:tc>
          <w:tcPr>
            <w:tcW w:w="2721" w:type="dxa"/>
            <w:hideMark/>
          </w:tcPr>
          <w:p w14:paraId="650D5629" w14:textId="73F8DCAA"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Open Claims </w:t>
            </w:r>
            <w:del w:id="45"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46" w:author="Author">
              <w:r w:rsidRPr="006F5EC7" w:rsidDel="001D39E4">
                <w:rPr>
                  <w:rFonts w:ascii="Times New Roman" w:hAnsi="Times New Roman" w:cs="Times New Roman"/>
                  <w:sz w:val="20"/>
                  <w:szCs w:val="20"/>
                </w:rPr>
                <w:delText xml:space="preserve">period </w:delText>
              </w:r>
            </w:del>
            <w:ins w:id="47"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payments made during the current year</w:t>
            </w:r>
          </w:p>
        </w:tc>
        <w:tc>
          <w:tcPr>
            <w:tcW w:w="5305" w:type="dxa"/>
            <w:hideMark/>
          </w:tcPr>
          <w:p w14:paraId="0026AC91" w14:textId="518CA2D8" w:rsidR="00936D5D" w:rsidRPr="005B26DC" w:rsidRDefault="00E03E13" w:rsidP="00936D5D">
            <w:pPr>
              <w:rPr>
                <w:ins w:id="48"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49" w:author="Author">
              <w:r w:rsidR="005B26DC">
                <w:rPr>
                  <w:rFonts w:ascii="Times New Roman" w:hAnsi="Times New Roman" w:cs="Times New Roman"/>
                  <w:sz w:val="20"/>
                  <w:szCs w:val="20"/>
                </w:rPr>
                <w:t>,</w:t>
              </w:r>
              <w:del w:id="50" w:author="Author">
                <w:r w:rsidR="007B7696" w:rsidRPr="005B26DC" w:rsidDel="00936D5D">
                  <w:rPr>
                    <w:rFonts w:ascii="Times New Roman" w:hAnsi="Times New Roman" w:cs="Times New Roman"/>
                    <w:sz w:val="20"/>
                    <w:szCs w:val="20"/>
                  </w:rPr>
                  <w:delText>,</w:delText>
                </w:r>
              </w:del>
              <w:r w:rsidR="005B26DC">
                <w:rPr>
                  <w:rFonts w:ascii="Times New Roman" w:hAnsi="Times New Roman" w:cs="Times New Roman"/>
                  <w:sz w:val="20"/>
                  <w:szCs w:val="20"/>
                </w:rPr>
                <w:t xml:space="preserve"> </w:t>
              </w:r>
              <w:r w:rsidR="00395A75" w:rsidRPr="0046103A">
                <w:rPr>
                  <w:rFonts w:ascii="Times New Roman" w:hAnsi="Times New Roman" w:cs="Times New Roman"/>
                  <w:sz w:val="20"/>
                  <w:szCs w:val="20"/>
                  <w:rPrChange w:id="51" w:author="Author">
                    <w:rPr>
                      <w:rFonts w:ascii="Times New Roman" w:hAnsi="Times New Roman" w:cs="Times New Roman"/>
                      <w:sz w:val="20"/>
                      <w:szCs w:val="20"/>
                      <w:highlight w:val="yellow"/>
                    </w:rPr>
                  </w:rPrChange>
                </w:rPr>
                <w:t>net of salvage and subrogation,</w:t>
              </w:r>
            </w:ins>
            <w:r w:rsidRPr="005B26DC">
              <w:rPr>
                <w:rFonts w:ascii="Times New Roman" w:hAnsi="Times New Roman" w:cs="Times New Roman"/>
                <w:sz w:val="20"/>
                <w:szCs w:val="20"/>
              </w:rPr>
              <w:t xml:space="preserve"> </w:t>
            </w:r>
            <w:ins w:id="52" w:author="Author">
              <w:del w:id="53" w:author="Author">
                <w:r w:rsidR="00C524AA" w:rsidRPr="005B26DC" w:rsidDel="00395A75">
                  <w:rPr>
                    <w:rFonts w:ascii="Times New Roman" w:hAnsi="Times New Roman" w:cs="Times New Roman"/>
                    <w:sz w:val="20"/>
                    <w:szCs w:val="20"/>
                  </w:rPr>
                  <w:delText xml:space="preserve"> </w:delText>
                </w:r>
              </w:del>
            </w:ins>
            <w:r w:rsidRPr="005B26DC">
              <w:rPr>
                <w:rFonts w:ascii="Times New Roman" w:hAnsi="Times New Roman" w:cs="Times New Roman"/>
                <w:sz w:val="20"/>
                <w:szCs w:val="20"/>
              </w:rPr>
              <w:t xml:space="preserve">made during the current year regarding claims still open at the end of the reporting </w:t>
            </w:r>
            <w:ins w:id="54" w:author="Author">
              <w:r w:rsidR="00477D31" w:rsidRPr="005B26DC">
                <w:rPr>
                  <w:rFonts w:ascii="Times New Roman" w:hAnsi="Times New Roman" w:cs="Times New Roman"/>
                  <w:sz w:val="20"/>
                  <w:szCs w:val="20"/>
                </w:rPr>
                <w:t>year</w:t>
              </w:r>
            </w:ins>
            <w:del w:id="55" w:author="Author">
              <w:r w:rsidRPr="005B26DC" w:rsidDel="00477D31">
                <w:rPr>
                  <w:rFonts w:ascii="Times New Roman" w:hAnsi="Times New Roman" w:cs="Times New Roman"/>
                  <w:sz w:val="20"/>
                  <w:szCs w:val="20"/>
                </w:rPr>
                <w:delText>period</w:delText>
              </w:r>
            </w:del>
            <w:r w:rsidRPr="005B26DC">
              <w:rPr>
                <w:rFonts w:ascii="Times New Roman" w:hAnsi="Times New Roman" w:cs="Times New Roman"/>
                <w:sz w:val="20"/>
                <w:szCs w:val="20"/>
              </w:rPr>
              <w:t xml:space="preserve">, </w:t>
            </w:r>
            <w:del w:id="56" w:author="Author">
              <w:r w:rsidRPr="005B26DC" w:rsidDel="00477D31">
                <w:rPr>
                  <w:rFonts w:ascii="Times New Roman" w:hAnsi="Times New Roman" w:cs="Times New Roman"/>
                  <w:sz w:val="20"/>
                  <w:szCs w:val="20"/>
                </w:rPr>
                <w:delText xml:space="preserve">for each of the </w:delText>
              </w:r>
            </w:del>
            <w:ins w:id="57" w:author="Author">
              <w:r w:rsidR="00477D31" w:rsidRPr="005B26DC">
                <w:rPr>
                  <w:rFonts w:ascii="Times New Roman" w:hAnsi="Times New Roman" w:cs="Times New Roman"/>
                  <w:sz w:val="20"/>
                  <w:szCs w:val="20"/>
                </w:rPr>
                <w:t xml:space="preserve">by </w:t>
              </w:r>
            </w:ins>
            <w:r w:rsidRPr="005B26DC">
              <w:rPr>
                <w:rFonts w:ascii="Times New Roman" w:hAnsi="Times New Roman" w:cs="Times New Roman"/>
                <w:sz w:val="20"/>
                <w:szCs w:val="20"/>
              </w:rPr>
              <w:t>accident/underwriting years from the year N-1 (the year before the reporting year) to N-14</w:t>
            </w:r>
            <w:r w:rsidR="00700FDF"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115BB631" w14:textId="77777777" w:rsidR="00936D5D" w:rsidRPr="005B26DC" w:rsidRDefault="00936D5D" w:rsidP="00936D5D">
            <w:pPr>
              <w:rPr>
                <w:ins w:id="58" w:author="Author"/>
                <w:rFonts w:ascii="Times New Roman" w:hAnsi="Times New Roman" w:cs="Times New Roman"/>
                <w:sz w:val="20"/>
                <w:szCs w:val="20"/>
              </w:rPr>
            </w:pPr>
          </w:p>
          <w:p w14:paraId="066927A2" w14:textId="3D65CBB0" w:rsidR="00936D5D" w:rsidRPr="005B26DC" w:rsidRDefault="00936D5D" w:rsidP="00936D5D">
            <w:pPr>
              <w:rPr>
                <w:ins w:id="59" w:author="Author"/>
                <w:rFonts w:ascii="Times New Roman" w:hAnsi="Times New Roman" w:cs="Times New Roman"/>
                <w:sz w:val="20"/>
                <w:szCs w:val="20"/>
              </w:rPr>
            </w:pPr>
            <w:ins w:id="60"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4BAF50F7" w14:textId="66B6E428" w:rsidR="00E03E13" w:rsidRPr="005B26DC" w:rsidRDefault="00F46D42" w:rsidP="00936D5D">
            <w:pPr>
              <w:rPr>
                <w:rFonts w:ascii="Times New Roman" w:hAnsi="Times New Roman" w:cs="Times New Roman"/>
                <w:sz w:val="20"/>
                <w:szCs w:val="20"/>
              </w:rPr>
            </w:pPr>
            <w:del w:id="61" w:author="Author">
              <w:r w:rsidRPr="005B26DC" w:rsidDel="00936D5D">
                <w:rPr>
                  <w:rFonts w:ascii="Times New Roman" w:hAnsi="Times New Roman" w:cs="Times New Roman"/>
                  <w:sz w:val="20"/>
                  <w:szCs w:val="20"/>
                </w:rPr>
                <w:delText xml:space="preserve"> </w:delText>
              </w:r>
            </w:del>
          </w:p>
        </w:tc>
      </w:tr>
      <w:tr w:rsidR="00E03E13" w:rsidRPr="00B15D43" w14:paraId="7ED98F87" w14:textId="77777777" w:rsidTr="006F5EC7">
        <w:trPr>
          <w:trHeight w:val="1309"/>
        </w:trPr>
        <w:tc>
          <w:tcPr>
            <w:tcW w:w="1216" w:type="dxa"/>
            <w:hideMark/>
          </w:tcPr>
          <w:p w14:paraId="0A4A8383"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C0050/ R0010 to R0160 </w:t>
            </w:r>
          </w:p>
          <w:p w14:paraId="6CC9B6F6" w14:textId="7C92AEC0"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D1</w:t>
            </w:r>
            <w:r>
              <w:rPr>
                <w:rFonts w:ascii="Times New Roman" w:hAnsi="Times New Roman" w:cs="Times New Roman"/>
                <w:sz w:val="20"/>
                <w:szCs w:val="20"/>
              </w:rPr>
              <w:t>)</w:t>
            </w:r>
          </w:p>
        </w:tc>
        <w:tc>
          <w:tcPr>
            <w:tcW w:w="2721" w:type="dxa"/>
            <w:hideMark/>
          </w:tcPr>
          <w:p w14:paraId="117CE206" w14:textId="74689DE0"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Open Claims </w:t>
            </w:r>
            <w:del w:id="62"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63" w:author="Author">
              <w:r w:rsidRPr="006F5EC7" w:rsidDel="001D39E4">
                <w:rPr>
                  <w:rFonts w:ascii="Times New Roman" w:hAnsi="Times New Roman" w:cs="Times New Roman"/>
                  <w:sz w:val="20"/>
                  <w:szCs w:val="20"/>
                </w:rPr>
                <w:delText xml:space="preserve">period </w:delText>
              </w:r>
            </w:del>
            <w:ins w:id="64"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RBNS at the end of the period</w:t>
            </w:r>
          </w:p>
        </w:tc>
        <w:tc>
          <w:tcPr>
            <w:tcW w:w="5305" w:type="dxa"/>
            <w:hideMark/>
          </w:tcPr>
          <w:p w14:paraId="36CB4707" w14:textId="4F93FE0E" w:rsidR="00936D5D" w:rsidRPr="005B26DC" w:rsidRDefault="00E03E13" w:rsidP="00477D31">
            <w:pPr>
              <w:rPr>
                <w:ins w:id="65"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ins w:id="66" w:author="Author">
              <w:r w:rsidR="00395A75" w:rsidRPr="0046103A">
                <w:rPr>
                  <w:rFonts w:ascii="Times New Roman" w:hAnsi="Times New Roman" w:cs="Times New Roman"/>
                  <w:sz w:val="20"/>
                  <w:szCs w:val="20"/>
                  <w:rPrChange w:id="67" w:author="Author">
                    <w:rPr>
                      <w:rFonts w:ascii="Times New Roman" w:hAnsi="Times New Roman" w:cs="Times New Roman"/>
                      <w:sz w:val="20"/>
                      <w:szCs w:val="20"/>
                      <w:highlight w:val="yellow"/>
                    </w:rPr>
                  </w:rPrChange>
                </w:rPr>
                <w:t>, net of salvage and subrogation,</w:t>
              </w:r>
            </w:ins>
            <w:r w:rsidRPr="005B26DC">
              <w:rPr>
                <w:rFonts w:ascii="Times New Roman" w:hAnsi="Times New Roman" w:cs="Times New Roman"/>
                <w:sz w:val="20"/>
                <w:szCs w:val="20"/>
              </w:rPr>
              <w:t xml:space="preserve"> at the end of the period regarding claims still open at the end of the reporting </w:t>
            </w:r>
            <w:del w:id="68" w:author="Author">
              <w:r w:rsidRPr="005B26DC" w:rsidDel="00477D31">
                <w:rPr>
                  <w:rFonts w:ascii="Times New Roman" w:hAnsi="Times New Roman" w:cs="Times New Roman"/>
                  <w:sz w:val="20"/>
                  <w:szCs w:val="20"/>
                </w:rPr>
                <w:delText>period</w:delText>
              </w:r>
            </w:del>
            <w:ins w:id="69"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70" w:author="Author">
              <w:r w:rsidRPr="005B26DC" w:rsidDel="00477D31">
                <w:rPr>
                  <w:rFonts w:ascii="Times New Roman" w:hAnsi="Times New Roman" w:cs="Times New Roman"/>
                  <w:sz w:val="20"/>
                  <w:szCs w:val="20"/>
                </w:rPr>
                <w:delText>for each of the</w:delText>
              </w:r>
            </w:del>
            <w:ins w:id="71"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0E58108C" w14:textId="77777777" w:rsidR="00936D5D" w:rsidRPr="005B26DC" w:rsidRDefault="00936D5D" w:rsidP="00477D31">
            <w:pPr>
              <w:rPr>
                <w:ins w:id="72" w:author="Author"/>
                <w:rFonts w:ascii="Times New Roman" w:hAnsi="Times New Roman" w:cs="Times New Roman"/>
                <w:sz w:val="20"/>
                <w:szCs w:val="20"/>
              </w:rPr>
            </w:pPr>
          </w:p>
          <w:p w14:paraId="637F8FCB" w14:textId="1CBFAF8D" w:rsidR="00936D5D" w:rsidRPr="005B26DC" w:rsidRDefault="00936D5D" w:rsidP="00936D5D">
            <w:pPr>
              <w:rPr>
                <w:ins w:id="73" w:author="Author"/>
                <w:rFonts w:ascii="Times New Roman" w:hAnsi="Times New Roman" w:cs="Times New Roman"/>
                <w:sz w:val="20"/>
                <w:szCs w:val="20"/>
              </w:rPr>
            </w:pPr>
            <w:ins w:id="74"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7EF7ADF5" w14:textId="2F709D87" w:rsidR="00E03E13" w:rsidRPr="005B26DC" w:rsidRDefault="00F46D42" w:rsidP="00477D31">
            <w:pPr>
              <w:rPr>
                <w:rFonts w:ascii="Times New Roman" w:hAnsi="Times New Roman" w:cs="Times New Roman"/>
                <w:sz w:val="20"/>
                <w:szCs w:val="20"/>
              </w:rPr>
            </w:pPr>
            <w:del w:id="75" w:author="Author">
              <w:r w:rsidRPr="005B26DC" w:rsidDel="00936D5D">
                <w:rPr>
                  <w:rFonts w:ascii="Times New Roman" w:hAnsi="Times New Roman" w:cs="Times New Roman"/>
                  <w:sz w:val="20"/>
                  <w:szCs w:val="20"/>
                </w:rPr>
                <w:delText xml:space="preserve"> </w:delText>
              </w:r>
            </w:del>
          </w:p>
        </w:tc>
      </w:tr>
      <w:tr w:rsidR="00E03E13" w:rsidRPr="00B15D43" w14:paraId="0B52B4D1" w14:textId="77777777" w:rsidTr="006F5EC7">
        <w:trPr>
          <w:trHeight w:val="1389"/>
        </w:trPr>
        <w:tc>
          <w:tcPr>
            <w:tcW w:w="1216" w:type="dxa"/>
            <w:hideMark/>
          </w:tcPr>
          <w:p w14:paraId="16B55913"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C0060/ R0010 to R0160 </w:t>
            </w:r>
          </w:p>
          <w:p w14:paraId="7B64343C" w14:textId="53CC3250"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E1</w:t>
            </w:r>
            <w:r>
              <w:rPr>
                <w:rFonts w:ascii="Times New Roman" w:hAnsi="Times New Roman" w:cs="Times New Roman"/>
                <w:sz w:val="20"/>
                <w:szCs w:val="20"/>
              </w:rPr>
              <w:t>)</w:t>
            </w:r>
          </w:p>
        </w:tc>
        <w:tc>
          <w:tcPr>
            <w:tcW w:w="2721" w:type="dxa"/>
            <w:hideMark/>
          </w:tcPr>
          <w:p w14:paraId="4E34EE49" w14:textId="7F607DA6"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RBNS claims. Open Claims  at the beginning of the year, Closed Claims</w:t>
            </w:r>
            <w:del w:id="76"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 at the end of the </w:t>
            </w:r>
            <w:del w:id="77" w:author="Author">
              <w:r w:rsidRPr="006F5EC7" w:rsidDel="001D39E4">
                <w:rPr>
                  <w:rFonts w:ascii="Times New Roman" w:hAnsi="Times New Roman" w:cs="Times New Roman"/>
                  <w:sz w:val="20"/>
                  <w:szCs w:val="20"/>
                </w:rPr>
                <w:delText>period</w:delText>
              </w:r>
            </w:del>
            <w:ins w:id="78"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settled </w:t>
            </w:r>
            <w:ins w:id="79"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Number of claims ended with payments</w:t>
            </w:r>
          </w:p>
        </w:tc>
        <w:tc>
          <w:tcPr>
            <w:tcW w:w="5305" w:type="dxa"/>
            <w:hideMark/>
          </w:tcPr>
          <w:p w14:paraId="5FA65689" w14:textId="7F709A25"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open at the beginning of the year and closed at the end of the </w:t>
            </w:r>
            <w:del w:id="80" w:author="Author">
              <w:r w:rsidRPr="005B26DC" w:rsidDel="00477D31">
                <w:rPr>
                  <w:rFonts w:ascii="Times New Roman" w:hAnsi="Times New Roman" w:cs="Times New Roman"/>
                  <w:sz w:val="20"/>
                  <w:szCs w:val="20"/>
                </w:rPr>
                <w:delText xml:space="preserve">period </w:delText>
              </w:r>
            </w:del>
            <w:ins w:id="81"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 payments, </w:t>
            </w:r>
            <w:del w:id="82" w:author="Author">
              <w:r w:rsidRPr="005B26DC" w:rsidDel="00477D31">
                <w:rPr>
                  <w:rFonts w:ascii="Times New Roman" w:hAnsi="Times New Roman" w:cs="Times New Roman"/>
                  <w:sz w:val="20"/>
                  <w:szCs w:val="20"/>
                </w:rPr>
                <w:delText xml:space="preserve">for each of the </w:delText>
              </w:r>
            </w:del>
            <w:ins w:id="83" w:author="Author">
              <w:r w:rsidR="00477D31" w:rsidRPr="005B26DC">
                <w:rPr>
                  <w:rFonts w:ascii="Times New Roman" w:hAnsi="Times New Roman" w:cs="Times New Roman"/>
                  <w:sz w:val="20"/>
                  <w:szCs w:val="20"/>
                </w:rPr>
                <w:t xml:space="preserve">by </w:t>
              </w:r>
            </w:ins>
            <w:r w:rsidRPr="005B26DC">
              <w:rPr>
                <w:rFonts w:ascii="Times New Roman" w:hAnsi="Times New Roman" w:cs="Times New Roman"/>
                <w:sz w:val="20"/>
                <w:szCs w:val="20"/>
              </w:rPr>
              <w:t>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del w:id="84" w:author="Author">
              <w:r w:rsidR="00F46D42" w:rsidRPr="005B26DC" w:rsidDel="00936D5D">
                <w:rPr>
                  <w:rFonts w:ascii="Times New Roman" w:hAnsi="Times New Roman" w:cs="Times New Roman"/>
                  <w:sz w:val="20"/>
                  <w:szCs w:val="20"/>
                </w:rPr>
                <w:delText xml:space="preserve"> </w:delText>
              </w:r>
            </w:del>
          </w:p>
        </w:tc>
      </w:tr>
      <w:tr w:rsidR="00E03E13" w:rsidRPr="00B15D43" w14:paraId="524E767B" w14:textId="77777777" w:rsidTr="006F5EC7">
        <w:trPr>
          <w:trHeight w:val="1328"/>
        </w:trPr>
        <w:tc>
          <w:tcPr>
            <w:tcW w:w="1216" w:type="dxa"/>
            <w:hideMark/>
          </w:tcPr>
          <w:p w14:paraId="5E9B012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C0070/ R0010 to R0160 </w:t>
            </w:r>
          </w:p>
          <w:p w14:paraId="7EEF70BE" w14:textId="13F8291F"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F1</w:t>
            </w:r>
            <w:r>
              <w:rPr>
                <w:rFonts w:ascii="Times New Roman" w:hAnsi="Times New Roman" w:cs="Times New Roman"/>
                <w:sz w:val="20"/>
                <w:szCs w:val="20"/>
              </w:rPr>
              <w:t>)</w:t>
            </w:r>
          </w:p>
        </w:tc>
        <w:tc>
          <w:tcPr>
            <w:tcW w:w="2721" w:type="dxa"/>
            <w:hideMark/>
          </w:tcPr>
          <w:p w14:paraId="42C5196B" w14:textId="252DB11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w:t>
            </w:r>
            <w:del w:id="85"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86" w:author="Author">
              <w:r w:rsidRPr="006F5EC7" w:rsidDel="001D39E4">
                <w:rPr>
                  <w:rFonts w:ascii="Times New Roman" w:hAnsi="Times New Roman" w:cs="Times New Roman"/>
                  <w:sz w:val="20"/>
                  <w:szCs w:val="20"/>
                </w:rPr>
                <w:delText>period</w:delText>
              </w:r>
            </w:del>
            <w:ins w:id="87"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settled </w:t>
            </w:r>
            <w:ins w:id="88"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Gross RBNS at the beginning of the year</w:t>
            </w:r>
          </w:p>
        </w:tc>
        <w:tc>
          <w:tcPr>
            <w:tcW w:w="5305" w:type="dxa"/>
            <w:hideMark/>
          </w:tcPr>
          <w:p w14:paraId="096289A9" w14:textId="7B864942" w:rsidR="00936D5D" w:rsidRPr="005B26DC" w:rsidRDefault="00E03E13" w:rsidP="00477D31">
            <w:pPr>
              <w:rPr>
                <w:ins w:id="89"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ins w:id="90" w:author="Author">
              <w:r w:rsidR="00395A75" w:rsidRPr="0046103A">
                <w:rPr>
                  <w:rFonts w:ascii="Times New Roman" w:hAnsi="Times New Roman" w:cs="Times New Roman"/>
                  <w:sz w:val="20"/>
                  <w:szCs w:val="20"/>
                  <w:rPrChange w:id="91" w:author="Author">
                    <w:rPr>
                      <w:rFonts w:ascii="Times New Roman" w:hAnsi="Times New Roman" w:cs="Times New Roman"/>
                      <w:sz w:val="20"/>
                      <w:szCs w:val="20"/>
                      <w:highlight w:val="yellow"/>
                    </w:rPr>
                  </w:rPrChange>
                </w:rPr>
                <w:t>, net of salvage and subrogation,</w:t>
              </w:r>
            </w:ins>
            <w:r w:rsidRPr="005B26DC">
              <w:rPr>
                <w:rFonts w:ascii="Times New Roman" w:hAnsi="Times New Roman" w:cs="Times New Roman"/>
                <w:sz w:val="20"/>
                <w:szCs w:val="20"/>
              </w:rPr>
              <w:t xml:space="preserve"> open at the beginning of the year and closed at the end of the </w:t>
            </w:r>
            <w:del w:id="92" w:author="Author">
              <w:r w:rsidRPr="005B26DC" w:rsidDel="00477D31">
                <w:rPr>
                  <w:rFonts w:ascii="Times New Roman" w:hAnsi="Times New Roman" w:cs="Times New Roman"/>
                  <w:sz w:val="20"/>
                  <w:szCs w:val="20"/>
                </w:rPr>
                <w:delText xml:space="preserve">period </w:delText>
              </w:r>
            </w:del>
            <w:ins w:id="93"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 payments, </w:t>
            </w:r>
            <w:del w:id="94" w:author="Author">
              <w:r w:rsidRPr="005B26DC" w:rsidDel="00477D31">
                <w:rPr>
                  <w:rFonts w:ascii="Times New Roman" w:hAnsi="Times New Roman" w:cs="Times New Roman"/>
                  <w:sz w:val="20"/>
                  <w:szCs w:val="20"/>
                </w:rPr>
                <w:delText>for each of the</w:delText>
              </w:r>
            </w:del>
            <w:ins w:id="95"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71C6B749" w14:textId="77777777" w:rsidR="00936D5D" w:rsidRPr="005B26DC" w:rsidRDefault="00936D5D" w:rsidP="00477D31">
            <w:pPr>
              <w:rPr>
                <w:ins w:id="96" w:author="Author"/>
                <w:rFonts w:ascii="Times New Roman" w:hAnsi="Times New Roman" w:cs="Times New Roman"/>
                <w:sz w:val="20"/>
                <w:szCs w:val="20"/>
              </w:rPr>
            </w:pPr>
          </w:p>
          <w:p w14:paraId="6F72523E" w14:textId="277FA2F4" w:rsidR="00936D5D" w:rsidRPr="005B26DC" w:rsidRDefault="00936D5D" w:rsidP="00936D5D">
            <w:pPr>
              <w:rPr>
                <w:ins w:id="97" w:author="Author"/>
                <w:rFonts w:ascii="Times New Roman" w:hAnsi="Times New Roman" w:cs="Times New Roman"/>
                <w:sz w:val="20"/>
                <w:szCs w:val="20"/>
              </w:rPr>
            </w:pPr>
            <w:ins w:id="98"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1E6CE308" w14:textId="2447CE6B" w:rsidR="00E03E13" w:rsidRPr="005B26DC" w:rsidRDefault="00F46D42" w:rsidP="00477D31">
            <w:pPr>
              <w:rPr>
                <w:rFonts w:ascii="Times New Roman" w:hAnsi="Times New Roman" w:cs="Times New Roman"/>
                <w:sz w:val="20"/>
                <w:szCs w:val="20"/>
              </w:rPr>
            </w:pPr>
            <w:del w:id="99" w:author="Author">
              <w:r w:rsidRPr="005B26DC" w:rsidDel="00936D5D">
                <w:rPr>
                  <w:rFonts w:ascii="Times New Roman" w:hAnsi="Times New Roman" w:cs="Times New Roman"/>
                  <w:sz w:val="20"/>
                  <w:szCs w:val="20"/>
                </w:rPr>
                <w:delText xml:space="preserve"> </w:delText>
              </w:r>
            </w:del>
          </w:p>
        </w:tc>
      </w:tr>
      <w:tr w:rsidR="00E03E13" w:rsidRPr="00B15D43" w14:paraId="139ACE52" w14:textId="77777777" w:rsidTr="0046103A">
        <w:tblPrEx>
          <w:tblW w:w="0" w:type="auto"/>
          <w:tblPrExChange w:id="100" w:author="Author">
            <w:tblPrEx>
              <w:tblW w:w="0" w:type="auto"/>
            </w:tblPrEx>
          </w:tblPrExChange>
        </w:tblPrEx>
        <w:trPr>
          <w:trHeight w:val="771"/>
          <w:trPrChange w:id="101" w:author="Author">
            <w:trPr>
              <w:trHeight w:val="1800"/>
            </w:trPr>
          </w:trPrChange>
        </w:trPr>
        <w:tc>
          <w:tcPr>
            <w:tcW w:w="1216" w:type="dxa"/>
            <w:hideMark/>
            <w:tcPrChange w:id="102" w:author="Author">
              <w:tcPr>
                <w:tcW w:w="1216" w:type="dxa"/>
                <w:hideMark/>
              </w:tcPr>
            </w:tcPrChange>
          </w:tcPr>
          <w:p w14:paraId="286D8E2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C0080/ R0010 to R0160 </w:t>
            </w:r>
          </w:p>
          <w:p w14:paraId="27243EF3" w14:textId="5A797FE9"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G1</w:t>
            </w:r>
            <w:r>
              <w:rPr>
                <w:rFonts w:ascii="Times New Roman" w:hAnsi="Times New Roman" w:cs="Times New Roman"/>
                <w:sz w:val="20"/>
                <w:szCs w:val="20"/>
              </w:rPr>
              <w:t>)</w:t>
            </w:r>
          </w:p>
        </w:tc>
        <w:tc>
          <w:tcPr>
            <w:tcW w:w="2721" w:type="dxa"/>
            <w:hideMark/>
            <w:tcPrChange w:id="103" w:author="Author">
              <w:tcPr>
                <w:tcW w:w="2721" w:type="dxa"/>
                <w:hideMark/>
              </w:tcPr>
            </w:tcPrChange>
          </w:tcPr>
          <w:p w14:paraId="348FCA31" w14:textId="0A16F6D8"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w:t>
            </w:r>
            <w:del w:id="104"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ins w:id="105" w:author="Author">
              <w:r w:rsidR="001D39E4">
                <w:rPr>
                  <w:rFonts w:ascii="Times New Roman" w:hAnsi="Times New Roman" w:cs="Times New Roman"/>
                  <w:sz w:val="20"/>
                  <w:szCs w:val="20"/>
                </w:rPr>
                <w:t>year</w:t>
              </w:r>
            </w:ins>
            <w:del w:id="106" w:author="Author">
              <w:r w:rsidRPr="006F5EC7" w:rsidDel="001D39E4">
                <w:rPr>
                  <w:rFonts w:ascii="Times New Roman" w:hAnsi="Times New Roman" w:cs="Times New Roman"/>
                  <w:sz w:val="20"/>
                  <w:szCs w:val="20"/>
                </w:rPr>
                <w:delText>period</w:delText>
              </w:r>
            </w:del>
            <w:r w:rsidRPr="006F5EC7">
              <w:rPr>
                <w:rFonts w:ascii="Times New Roman" w:hAnsi="Times New Roman" w:cs="Times New Roman"/>
                <w:sz w:val="20"/>
                <w:szCs w:val="20"/>
              </w:rPr>
              <w:t xml:space="preserve">, settled </w:t>
            </w:r>
            <w:ins w:id="107"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lastRenderedPageBreak/>
              <w:t>- Gross payments made during the current year</w:t>
            </w:r>
          </w:p>
        </w:tc>
        <w:tc>
          <w:tcPr>
            <w:tcW w:w="5305" w:type="dxa"/>
            <w:hideMark/>
            <w:tcPrChange w:id="108" w:author="Author">
              <w:tcPr>
                <w:tcW w:w="5305" w:type="dxa"/>
                <w:hideMark/>
              </w:tcPr>
            </w:tcPrChange>
          </w:tcPr>
          <w:p w14:paraId="69FBA308" w14:textId="69B55193" w:rsidR="00936D5D" w:rsidRPr="005B26DC" w:rsidRDefault="00E03E13" w:rsidP="00477D31">
            <w:pPr>
              <w:rPr>
                <w:ins w:id="109" w:author="Author"/>
                <w:rFonts w:ascii="Times New Roman" w:hAnsi="Times New Roman" w:cs="Times New Roman"/>
                <w:sz w:val="20"/>
                <w:szCs w:val="20"/>
              </w:rPr>
            </w:pPr>
            <w:r w:rsidRPr="005B26DC">
              <w:rPr>
                <w:rFonts w:ascii="Times New Roman" w:hAnsi="Times New Roman" w:cs="Times New Roman"/>
                <w:sz w:val="20"/>
                <w:szCs w:val="20"/>
              </w:rPr>
              <w:lastRenderedPageBreak/>
              <w:t>The amount of gross payments</w:t>
            </w:r>
            <w:ins w:id="110" w:author="Author">
              <w:r w:rsidR="00395A75" w:rsidRPr="0046103A">
                <w:rPr>
                  <w:rFonts w:ascii="Times New Roman" w:hAnsi="Times New Roman" w:cs="Times New Roman"/>
                  <w:sz w:val="20"/>
                  <w:szCs w:val="20"/>
                  <w:rPrChange w:id="111" w:author="Author">
                    <w:rPr>
                      <w:rFonts w:ascii="Times New Roman" w:hAnsi="Times New Roman" w:cs="Times New Roman"/>
                      <w:sz w:val="20"/>
                      <w:szCs w:val="20"/>
                      <w:highlight w:val="yellow"/>
                    </w:rPr>
                  </w:rPrChange>
                </w:rPr>
                <w:t>, net of salvage and subrogation,</w:t>
              </w:r>
              <w:del w:id="112" w:author="Author">
                <w:r w:rsidR="007B7696" w:rsidRPr="005B26DC" w:rsidDel="00B43F27">
                  <w:rPr>
                    <w:rFonts w:ascii="Times New Roman" w:hAnsi="Times New Roman" w:cs="Times New Roman"/>
                    <w:sz w:val="20"/>
                    <w:szCs w:val="20"/>
                  </w:rPr>
                  <w:delText>,</w:delText>
                </w:r>
              </w:del>
            </w:ins>
            <w:del w:id="113" w:author="Author">
              <w:r w:rsidRPr="005B26DC" w:rsidDel="00B43F27">
                <w:rPr>
                  <w:rFonts w:ascii="Times New Roman" w:hAnsi="Times New Roman" w:cs="Times New Roman"/>
                  <w:sz w:val="20"/>
                  <w:szCs w:val="20"/>
                </w:rPr>
                <w:delText xml:space="preserve"> </w:delText>
              </w:r>
            </w:del>
            <w:ins w:id="114" w:author="Author">
              <w:del w:id="115" w:author="Author">
                <w:r w:rsidR="00C524AA" w:rsidRPr="005B26DC" w:rsidDel="00B43F27">
                  <w:rPr>
                    <w:rFonts w:ascii="Times New Roman" w:hAnsi="Times New Roman" w:cs="Times New Roman"/>
                    <w:sz w:val="20"/>
                    <w:szCs w:val="20"/>
                  </w:rPr>
                  <w:delText>including expenses attributable to specific claims,</w:delText>
                </w:r>
              </w:del>
              <w:r w:rsidR="00C524AA" w:rsidRPr="005B26DC">
                <w:rPr>
                  <w:rFonts w:ascii="Times New Roman" w:hAnsi="Times New Roman" w:cs="Times New Roman"/>
                  <w:sz w:val="20"/>
                  <w:szCs w:val="20"/>
                </w:rPr>
                <w:t xml:space="preserve"> </w:t>
              </w:r>
            </w:ins>
            <w:r w:rsidRPr="005B26DC">
              <w:rPr>
                <w:rFonts w:ascii="Times New Roman" w:hAnsi="Times New Roman" w:cs="Times New Roman"/>
                <w:sz w:val="20"/>
                <w:szCs w:val="20"/>
              </w:rPr>
              <w:t xml:space="preserve">made during the current year regarding claims closed at the end of the reporting </w:t>
            </w:r>
            <w:del w:id="116" w:author="Author">
              <w:r w:rsidRPr="005B26DC" w:rsidDel="00477D31">
                <w:rPr>
                  <w:rFonts w:ascii="Times New Roman" w:hAnsi="Times New Roman" w:cs="Times New Roman"/>
                  <w:sz w:val="20"/>
                  <w:szCs w:val="20"/>
                </w:rPr>
                <w:delText xml:space="preserve">period </w:delText>
              </w:r>
            </w:del>
            <w:ins w:id="117"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 payments, </w:t>
            </w:r>
            <w:del w:id="118" w:author="Author">
              <w:r w:rsidRPr="005B26DC" w:rsidDel="00477D31">
                <w:rPr>
                  <w:rFonts w:ascii="Times New Roman" w:hAnsi="Times New Roman" w:cs="Times New Roman"/>
                  <w:sz w:val="20"/>
                  <w:szCs w:val="20"/>
                </w:rPr>
                <w:delText>for each of the</w:delText>
              </w:r>
            </w:del>
            <w:ins w:id="119"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w:t>
            </w:r>
            <w:r w:rsidRPr="005B26DC">
              <w:rPr>
                <w:rFonts w:ascii="Times New Roman" w:hAnsi="Times New Roman" w:cs="Times New Roman"/>
                <w:sz w:val="20"/>
                <w:szCs w:val="20"/>
              </w:rPr>
              <w:lastRenderedPageBreak/>
              <w:t>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0FCA15EE" w14:textId="75AA605D" w:rsidR="00E03E13" w:rsidRPr="005B26DC" w:rsidRDefault="00F46D42" w:rsidP="00477D31">
            <w:pPr>
              <w:rPr>
                <w:ins w:id="120" w:author="Author"/>
                <w:rFonts w:ascii="Times New Roman" w:hAnsi="Times New Roman" w:cs="Times New Roman"/>
                <w:sz w:val="20"/>
                <w:szCs w:val="20"/>
              </w:rPr>
            </w:pPr>
            <w:del w:id="121" w:author="Author">
              <w:r w:rsidRPr="005B26DC" w:rsidDel="00936D5D">
                <w:rPr>
                  <w:rFonts w:ascii="Times New Roman" w:hAnsi="Times New Roman" w:cs="Times New Roman"/>
                  <w:sz w:val="20"/>
                  <w:szCs w:val="20"/>
                </w:rPr>
                <w:delText xml:space="preserve"> </w:delText>
              </w:r>
            </w:del>
          </w:p>
          <w:p w14:paraId="0B4C9272" w14:textId="398316AA" w:rsidR="00936D5D" w:rsidRPr="005B26DC" w:rsidRDefault="00936D5D" w:rsidP="00477D31">
            <w:pPr>
              <w:rPr>
                <w:rFonts w:ascii="Times New Roman" w:hAnsi="Times New Roman" w:cs="Times New Roman"/>
                <w:sz w:val="20"/>
                <w:szCs w:val="20"/>
              </w:rPr>
            </w:pPr>
            <w:ins w:id="122" w:author="Author">
              <w:r w:rsidRPr="005B26DC">
                <w:rPr>
                  <w:rFonts w:ascii="Times New Roman" w:hAnsi="Times New Roman" w:cs="Times New Roman"/>
                  <w:sz w:val="20"/>
                  <w:szCs w:val="20"/>
                </w:rPr>
                <w:t>The amount includes all the elements that compose the claim itself but excludes any expenses</w:t>
              </w:r>
              <w:r w:rsidR="00B43F27" w:rsidRPr="005B26DC">
                <w:rPr>
                  <w:rFonts w:ascii="Times New Roman" w:hAnsi="Times New Roman" w:cs="Times New Roman"/>
                  <w:sz w:val="20"/>
                  <w:szCs w:val="20"/>
                </w:rPr>
                <w:t xml:space="preserve"> except those attributable to specific claims</w:t>
              </w:r>
              <w:del w:id="123" w:author="Author">
                <w:r w:rsidRPr="005B26DC" w:rsidDel="00B43F27">
                  <w:rPr>
                    <w:rFonts w:ascii="Times New Roman" w:hAnsi="Times New Roman" w:cs="Times New Roman"/>
                    <w:sz w:val="20"/>
                    <w:szCs w:val="20"/>
                  </w:rPr>
                  <w:delText>.</w:delText>
                </w:r>
              </w:del>
            </w:ins>
          </w:p>
        </w:tc>
      </w:tr>
      <w:tr w:rsidR="00E03E13" w:rsidRPr="00B15D43" w14:paraId="06C0E555" w14:textId="77777777" w:rsidTr="006F5EC7">
        <w:trPr>
          <w:trHeight w:val="841"/>
        </w:trPr>
        <w:tc>
          <w:tcPr>
            <w:tcW w:w="1216" w:type="dxa"/>
            <w:hideMark/>
          </w:tcPr>
          <w:p w14:paraId="1E66F5E8" w14:textId="77777777" w:rsidR="005564D3" w:rsidRDefault="00E03E13" w:rsidP="008028D0">
            <w:pPr>
              <w:rPr>
                <w:rFonts w:ascii="Times New Roman" w:hAnsi="Times New Roman" w:cs="Times New Roman"/>
                <w:sz w:val="20"/>
                <w:szCs w:val="20"/>
              </w:rPr>
            </w:pPr>
            <w:r>
              <w:rPr>
                <w:rFonts w:ascii="Times New Roman" w:hAnsi="Times New Roman" w:cs="Times New Roman"/>
                <w:sz w:val="20"/>
                <w:szCs w:val="20"/>
              </w:rPr>
              <w:lastRenderedPageBreak/>
              <w:t>C0090/ R0010 to R0160</w:t>
            </w:r>
          </w:p>
          <w:p w14:paraId="34E9EE64" w14:textId="0F9F67DA"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H1</w:t>
            </w:r>
            <w:r>
              <w:rPr>
                <w:rFonts w:ascii="Times New Roman" w:hAnsi="Times New Roman" w:cs="Times New Roman"/>
                <w:sz w:val="20"/>
                <w:szCs w:val="20"/>
              </w:rPr>
              <w:t>)</w:t>
            </w:r>
          </w:p>
        </w:tc>
        <w:tc>
          <w:tcPr>
            <w:tcW w:w="2721" w:type="dxa"/>
            <w:hideMark/>
          </w:tcPr>
          <w:p w14:paraId="0D6B3A90" w14:textId="2A2D257A"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w:t>
            </w:r>
            <w:del w:id="124"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125" w:author="Author">
              <w:r w:rsidRPr="006F5EC7" w:rsidDel="001D39E4">
                <w:rPr>
                  <w:rFonts w:ascii="Times New Roman" w:hAnsi="Times New Roman" w:cs="Times New Roman"/>
                  <w:sz w:val="20"/>
                  <w:szCs w:val="20"/>
                </w:rPr>
                <w:delText>period</w:delText>
              </w:r>
            </w:del>
            <w:ins w:id="126"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settled without any payment - Number of claims ended without any payment</w:t>
            </w:r>
          </w:p>
        </w:tc>
        <w:tc>
          <w:tcPr>
            <w:tcW w:w="5305" w:type="dxa"/>
            <w:hideMark/>
          </w:tcPr>
          <w:p w14:paraId="65B25DAF" w14:textId="6C35832A"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open at the beginning of the year and closed at the end of the </w:t>
            </w:r>
            <w:del w:id="127" w:author="Author">
              <w:r w:rsidRPr="005B26DC" w:rsidDel="00477D31">
                <w:rPr>
                  <w:rFonts w:ascii="Times New Roman" w:hAnsi="Times New Roman" w:cs="Times New Roman"/>
                  <w:sz w:val="20"/>
                  <w:szCs w:val="20"/>
                </w:rPr>
                <w:delText xml:space="preserve">period </w:delText>
              </w:r>
            </w:del>
            <w:ins w:id="128"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without any payment, </w:t>
            </w:r>
            <w:del w:id="129" w:author="Author">
              <w:r w:rsidRPr="005B26DC" w:rsidDel="00477D31">
                <w:rPr>
                  <w:rFonts w:ascii="Times New Roman" w:hAnsi="Times New Roman" w:cs="Times New Roman"/>
                  <w:sz w:val="20"/>
                  <w:szCs w:val="20"/>
                </w:rPr>
                <w:delText>for each of the</w:delText>
              </w:r>
            </w:del>
            <w:ins w:id="130"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r w:rsidR="00F46D42" w:rsidRPr="005B26DC" w:rsidDel="00040140">
              <w:rPr>
                <w:rFonts w:ascii="Times New Roman" w:hAnsi="Times New Roman" w:cs="Times New Roman"/>
                <w:sz w:val="20"/>
                <w:szCs w:val="20"/>
              </w:rPr>
              <w:t xml:space="preserve"> </w:t>
            </w:r>
          </w:p>
        </w:tc>
      </w:tr>
      <w:tr w:rsidR="00E03E13" w:rsidRPr="00B15D43" w14:paraId="037B0427" w14:textId="77777777" w:rsidTr="006F5EC7">
        <w:trPr>
          <w:trHeight w:val="1691"/>
        </w:trPr>
        <w:tc>
          <w:tcPr>
            <w:tcW w:w="1216" w:type="dxa"/>
            <w:hideMark/>
          </w:tcPr>
          <w:p w14:paraId="344236B8"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C0100/ R0010 to R0160 </w:t>
            </w:r>
          </w:p>
          <w:p w14:paraId="312AB0CB" w14:textId="3A353407"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I1</w:t>
            </w:r>
            <w:r>
              <w:rPr>
                <w:rFonts w:ascii="Times New Roman" w:hAnsi="Times New Roman" w:cs="Times New Roman"/>
                <w:sz w:val="20"/>
                <w:szCs w:val="20"/>
              </w:rPr>
              <w:t>)</w:t>
            </w:r>
          </w:p>
        </w:tc>
        <w:tc>
          <w:tcPr>
            <w:tcW w:w="2721" w:type="dxa"/>
            <w:hideMark/>
          </w:tcPr>
          <w:p w14:paraId="4DCD1717" w14:textId="7334E3A5"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RBNS claims. Open Claims  at the beginning of the year, Closed Claims </w:t>
            </w:r>
            <w:del w:id="131"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132" w:author="Author">
              <w:r w:rsidRPr="006F5EC7" w:rsidDel="001D39E4">
                <w:rPr>
                  <w:rFonts w:ascii="Times New Roman" w:hAnsi="Times New Roman" w:cs="Times New Roman"/>
                  <w:sz w:val="20"/>
                  <w:szCs w:val="20"/>
                </w:rPr>
                <w:delText>period</w:delText>
              </w:r>
            </w:del>
            <w:ins w:id="133"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settled without any payment - Gross RBNS at the beginning of the year referred to claims settled without any payment</w:t>
            </w:r>
          </w:p>
        </w:tc>
        <w:tc>
          <w:tcPr>
            <w:tcW w:w="5305" w:type="dxa"/>
            <w:hideMark/>
          </w:tcPr>
          <w:p w14:paraId="401AC313" w14:textId="6C07641E" w:rsidR="00936D5D" w:rsidRPr="005B26DC" w:rsidRDefault="00E03E13" w:rsidP="00477D31">
            <w:pPr>
              <w:rPr>
                <w:ins w:id="134"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ins w:id="135" w:author="Author">
              <w:r w:rsidR="00395A75" w:rsidRPr="0046103A">
                <w:rPr>
                  <w:rFonts w:ascii="Times New Roman" w:hAnsi="Times New Roman" w:cs="Times New Roman"/>
                  <w:sz w:val="20"/>
                  <w:szCs w:val="20"/>
                  <w:rPrChange w:id="136" w:author="Author">
                    <w:rPr>
                      <w:rFonts w:ascii="Times New Roman" w:hAnsi="Times New Roman" w:cs="Times New Roman"/>
                      <w:sz w:val="20"/>
                      <w:szCs w:val="20"/>
                      <w:highlight w:val="yellow"/>
                    </w:rPr>
                  </w:rPrChange>
                </w:rPr>
                <w:t>, net of salvage and subrogation,</w:t>
              </w:r>
            </w:ins>
            <w:r w:rsidRPr="005B26DC">
              <w:rPr>
                <w:rFonts w:ascii="Times New Roman" w:hAnsi="Times New Roman" w:cs="Times New Roman"/>
                <w:sz w:val="20"/>
                <w:szCs w:val="20"/>
              </w:rPr>
              <w:t xml:space="preserve"> open at the beginning of the year and closed at the end of the </w:t>
            </w:r>
            <w:del w:id="137" w:author="Author">
              <w:r w:rsidRPr="005B26DC" w:rsidDel="00477D31">
                <w:rPr>
                  <w:rFonts w:ascii="Times New Roman" w:hAnsi="Times New Roman" w:cs="Times New Roman"/>
                  <w:sz w:val="20"/>
                  <w:szCs w:val="20"/>
                </w:rPr>
                <w:delText xml:space="preserve">period </w:delText>
              </w:r>
            </w:del>
            <w:ins w:id="138"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without any payment and referred to claims settled without any payment, </w:t>
            </w:r>
            <w:del w:id="139" w:author="Author">
              <w:r w:rsidRPr="005B26DC" w:rsidDel="00477D31">
                <w:rPr>
                  <w:rFonts w:ascii="Times New Roman" w:hAnsi="Times New Roman" w:cs="Times New Roman"/>
                  <w:sz w:val="20"/>
                  <w:szCs w:val="20"/>
                </w:rPr>
                <w:delText>for each of the</w:delText>
              </w:r>
            </w:del>
            <w:ins w:id="140"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54F8D596" w14:textId="77777777" w:rsidR="00936D5D" w:rsidRPr="005B26DC" w:rsidRDefault="00936D5D" w:rsidP="00477D31">
            <w:pPr>
              <w:rPr>
                <w:ins w:id="141" w:author="Author"/>
                <w:rFonts w:ascii="Times New Roman" w:hAnsi="Times New Roman" w:cs="Times New Roman"/>
                <w:sz w:val="20"/>
                <w:szCs w:val="20"/>
              </w:rPr>
            </w:pPr>
          </w:p>
          <w:p w14:paraId="6926C716" w14:textId="6C968BC1" w:rsidR="00936D5D" w:rsidRPr="005B26DC" w:rsidRDefault="00936D5D" w:rsidP="00936D5D">
            <w:pPr>
              <w:rPr>
                <w:ins w:id="142" w:author="Author"/>
                <w:rFonts w:ascii="Times New Roman" w:hAnsi="Times New Roman" w:cs="Times New Roman"/>
                <w:sz w:val="20"/>
                <w:szCs w:val="20"/>
              </w:rPr>
            </w:pPr>
            <w:ins w:id="143"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4FFBA1CD" w14:textId="5DBA73C9" w:rsidR="00E03E13" w:rsidRPr="005B26DC" w:rsidRDefault="00F46D42" w:rsidP="00477D31">
            <w:pPr>
              <w:rPr>
                <w:rFonts w:ascii="Times New Roman" w:hAnsi="Times New Roman" w:cs="Times New Roman"/>
                <w:sz w:val="20"/>
                <w:szCs w:val="20"/>
              </w:rPr>
            </w:pPr>
            <w:del w:id="144" w:author="Author">
              <w:r w:rsidRPr="005B26DC" w:rsidDel="00936D5D">
                <w:rPr>
                  <w:rFonts w:ascii="Times New Roman" w:hAnsi="Times New Roman" w:cs="Times New Roman"/>
                  <w:sz w:val="20"/>
                  <w:szCs w:val="20"/>
                </w:rPr>
                <w:delText xml:space="preserve"> </w:delText>
              </w:r>
            </w:del>
          </w:p>
        </w:tc>
      </w:tr>
      <w:tr w:rsidR="00E03E13" w:rsidRPr="00B15D43" w14:paraId="3157A508" w14:textId="77777777" w:rsidTr="006F5EC7">
        <w:trPr>
          <w:trHeight w:val="1331"/>
        </w:trPr>
        <w:tc>
          <w:tcPr>
            <w:tcW w:w="1216" w:type="dxa"/>
            <w:hideMark/>
          </w:tcPr>
          <w:p w14:paraId="29B64FE8"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C0110/ R0010 to R0160 </w:t>
            </w:r>
          </w:p>
          <w:p w14:paraId="215AF502" w14:textId="4F0A15A2"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J1</w:t>
            </w:r>
            <w:r>
              <w:rPr>
                <w:rFonts w:ascii="Times New Roman" w:hAnsi="Times New Roman" w:cs="Times New Roman"/>
                <w:sz w:val="20"/>
                <w:szCs w:val="20"/>
              </w:rPr>
              <w:t>)</w:t>
            </w:r>
          </w:p>
        </w:tc>
        <w:tc>
          <w:tcPr>
            <w:tcW w:w="2721" w:type="dxa"/>
            <w:hideMark/>
          </w:tcPr>
          <w:p w14:paraId="397600FA" w14:textId="5414761E"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w:t>
            </w:r>
            <w:del w:id="145"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146" w:author="Author">
              <w:r w:rsidRPr="006F5EC7" w:rsidDel="001D39E4">
                <w:rPr>
                  <w:rFonts w:ascii="Times New Roman" w:hAnsi="Times New Roman" w:cs="Times New Roman"/>
                  <w:sz w:val="20"/>
                  <w:szCs w:val="20"/>
                </w:rPr>
                <w:delText xml:space="preserve">period </w:delText>
              </w:r>
            </w:del>
            <w:ins w:id="147"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Number of claims</w:t>
            </w:r>
          </w:p>
        </w:tc>
        <w:tc>
          <w:tcPr>
            <w:tcW w:w="5305" w:type="dxa"/>
            <w:hideMark/>
          </w:tcPr>
          <w:p w14:paraId="7F1059F2" w14:textId="292E07F8" w:rsidR="00E03E13" w:rsidRPr="006F5EC7" w:rsidRDefault="00E03E13" w:rsidP="007B7696">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w:t>
            </w:r>
            <w:del w:id="148" w:author="Author">
              <w:r w:rsidRPr="006F5EC7" w:rsidDel="007B7696">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during the year and still open at the end of the </w:t>
            </w:r>
            <w:del w:id="149" w:author="Author">
              <w:r w:rsidRPr="006F5EC7" w:rsidDel="00477D31">
                <w:rPr>
                  <w:rFonts w:ascii="Times New Roman" w:hAnsi="Times New Roman" w:cs="Times New Roman"/>
                  <w:sz w:val="20"/>
                  <w:szCs w:val="20"/>
                </w:rPr>
                <w:delText>period</w:delText>
              </w:r>
            </w:del>
            <w:ins w:id="150" w:author="Author">
              <w:r w:rsidR="00477D31">
                <w:rPr>
                  <w:rFonts w:ascii="Times New Roman" w:hAnsi="Times New Roman" w:cs="Times New Roman"/>
                  <w:sz w:val="20"/>
                  <w:szCs w:val="20"/>
                </w:rPr>
                <w:t>year</w:t>
              </w:r>
            </w:ins>
            <w:r w:rsidRPr="006F5EC7">
              <w:rPr>
                <w:rFonts w:ascii="Times New Roman" w:hAnsi="Times New Roman" w:cs="Times New Roman"/>
                <w:sz w:val="20"/>
                <w:szCs w:val="20"/>
              </w:rPr>
              <w:t xml:space="preserve">, </w:t>
            </w:r>
            <w:del w:id="151" w:author="Author">
              <w:r w:rsidRPr="006F5EC7" w:rsidDel="00477D31">
                <w:rPr>
                  <w:rFonts w:ascii="Times New Roman" w:hAnsi="Times New Roman" w:cs="Times New Roman"/>
                  <w:sz w:val="20"/>
                  <w:szCs w:val="20"/>
                </w:rPr>
                <w:delText>for each of the</w:delText>
              </w:r>
            </w:del>
            <w:ins w:id="152" w:author="Author">
              <w:r w:rsidR="00477D31">
                <w:rPr>
                  <w:rFonts w:ascii="Times New Roman" w:hAnsi="Times New Roman" w:cs="Times New Roman"/>
                  <w:sz w:val="20"/>
                  <w:szCs w:val="20"/>
                </w:rPr>
                <w:t>by</w:t>
              </w:r>
            </w:ins>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700FDF">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4EB1C644" w14:textId="77777777" w:rsidTr="006F5EC7">
        <w:trPr>
          <w:trHeight w:val="1784"/>
        </w:trPr>
        <w:tc>
          <w:tcPr>
            <w:tcW w:w="1216" w:type="dxa"/>
            <w:hideMark/>
          </w:tcPr>
          <w:p w14:paraId="5506F26B"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C0120/ R0010 to R0160 </w:t>
            </w:r>
          </w:p>
          <w:p w14:paraId="0A62F129" w14:textId="1FF9ECBA"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K1</w:t>
            </w:r>
            <w:r>
              <w:rPr>
                <w:rFonts w:ascii="Times New Roman" w:hAnsi="Times New Roman" w:cs="Times New Roman"/>
                <w:sz w:val="20"/>
                <w:szCs w:val="20"/>
              </w:rPr>
              <w:t>)</w:t>
            </w:r>
          </w:p>
        </w:tc>
        <w:tc>
          <w:tcPr>
            <w:tcW w:w="2721" w:type="dxa"/>
            <w:hideMark/>
          </w:tcPr>
          <w:p w14:paraId="10CA6FCA" w14:textId="1D8640BC"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Claims reported during the year, Open Claims</w:t>
            </w:r>
            <w:del w:id="153"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 at the end of the </w:t>
            </w:r>
            <w:del w:id="154" w:author="Author">
              <w:r w:rsidRPr="006F5EC7" w:rsidDel="001D39E4">
                <w:rPr>
                  <w:rFonts w:ascii="Times New Roman" w:hAnsi="Times New Roman" w:cs="Times New Roman"/>
                  <w:sz w:val="20"/>
                  <w:szCs w:val="20"/>
                </w:rPr>
                <w:delText xml:space="preserve">period </w:delText>
              </w:r>
            </w:del>
            <w:ins w:id="155"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payments made during the current year</w:t>
            </w:r>
          </w:p>
        </w:tc>
        <w:tc>
          <w:tcPr>
            <w:tcW w:w="5305" w:type="dxa"/>
            <w:hideMark/>
          </w:tcPr>
          <w:p w14:paraId="0FB090E7" w14:textId="667C4EB1" w:rsidR="00936D5D" w:rsidRPr="005B26DC" w:rsidRDefault="00E03E13" w:rsidP="00477D31">
            <w:pPr>
              <w:rPr>
                <w:ins w:id="156"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157" w:author="Author">
              <w:r w:rsidR="00395A75" w:rsidRPr="0046103A">
                <w:rPr>
                  <w:rFonts w:ascii="Times New Roman" w:hAnsi="Times New Roman" w:cs="Times New Roman"/>
                  <w:sz w:val="20"/>
                  <w:szCs w:val="20"/>
                  <w:rPrChange w:id="158" w:author="Author">
                    <w:rPr>
                      <w:rFonts w:ascii="Times New Roman" w:hAnsi="Times New Roman" w:cs="Times New Roman"/>
                      <w:sz w:val="20"/>
                      <w:szCs w:val="20"/>
                      <w:highlight w:val="yellow"/>
                    </w:rPr>
                  </w:rPrChange>
                </w:rPr>
                <w:t>, net of salvage and subrogation,</w:t>
              </w:r>
            </w:ins>
            <w:r w:rsidRPr="005B26DC">
              <w:rPr>
                <w:rFonts w:ascii="Times New Roman" w:hAnsi="Times New Roman" w:cs="Times New Roman"/>
                <w:sz w:val="20"/>
                <w:szCs w:val="20"/>
              </w:rPr>
              <w:t xml:space="preserve"> made during the current year regarding claims reported during the year and still open at the end of the reporting </w:t>
            </w:r>
            <w:del w:id="159" w:author="Author">
              <w:r w:rsidRPr="005B26DC" w:rsidDel="00477D31">
                <w:rPr>
                  <w:rFonts w:ascii="Times New Roman" w:hAnsi="Times New Roman" w:cs="Times New Roman"/>
                  <w:sz w:val="20"/>
                  <w:szCs w:val="20"/>
                </w:rPr>
                <w:delText>period</w:delText>
              </w:r>
            </w:del>
            <w:ins w:id="160"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161" w:author="Author">
              <w:r w:rsidRPr="005B26DC" w:rsidDel="00477D31">
                <w:rPr>
                  <w:rFonts w:ascii="Times New Roman" w:hAnsi="Times New Roman" w:cs="Times New Roman"/>
                  <w:sz w:val="20"/>
                  <w:szCs w:val="20"/>
                </w:rPr>
                <w:delText>for each of the</w:delText>
              </w:r>
            </w:del>
            <w:ins w:id="162"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700FDF" w:rsidRPr="005B26DC">
              <w:rPr>
                <w:rFonts w:ascii="Times New Roman" w:hAnsi="Times New Roman" w:cs="Times New Roman"/>
                <w:sz w:val="20"/>
                <w:szCs w:val="20"/>
              </w:rPr>
              <w:t xml:space="preserve">, </w:t>
            </w:r>
            <w:r w:rsidRPr="005B26DC">
              <w:rPr>
                <w:rFonts w:ascii="Times New Roman" w:hAnsi="Times New Roman" w:cs="Times New Roman"/>
                <w:sz w:val="20"/>
                <w:szCs w:val="20"/>
              </w:rPr>
              <w:t xml:space="preserve">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204E6E51" w14:textId="77777777" w:rsidR="00936D5D" w:rsidRPr="005B26DC" w:rsidRDefault="00936D5D" w:rsidP="00477D31">
            <w:pPr>
              <w:rPr>
                <w:ins w:id="163" w:author="Author"/>
                <w:rFonts w:ascii="Times New Roman" w:hAnsi="Times New Roman" w:cs="Times New Roman"/>
                <w:sz w:val="20"/>
                <w:szCs w:val="20"/>
              </w:rPr>
            </w:pPr>
          </w:p>
          <w:p w14:paraId="7BEAEE8A" w14:textId="421F7A1C" w:rsidR="00936D5D" w:rsidRPr="005B26DC" w:rsidRDefault="00936D5D" w:rsidP="00936D5D">
            <w:pPr>
              <w:rPr>
                <w:ins w:id="164" w:author="Author"/>
                <w:rFonts w:ascii="Times New Roman" w:hAnsi="Times New Roman" w:cs="Times New Roman"/>
                <w:sz w:val="20"/>
                <w:szCs w:val="20"/>
              </w:rPr>
            </w:pPr>
            <w:ins w:id="165"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412F4D35" w14:textId="03B3B5B4" w:rsidR="00E03E13" w:rsidRPr="005B26DC" w:rsidRDefault="00F46D42" w:rsidP="00477D31">
            <w:pPr>
              <w:rPr>
                <w:rFonts w:ascii="Times New Roman" w:hAnsi="Times New Roman" w:cs="Times New Roman"/>
                <w:sz w:val="20"/>
                <w:szCs w:val="20"/>
              </w:rPr>
            </w:pPr>
            <w:del w:id="166" w:author="Author">
              <w:r w:rsidRPr="005B26DC" w:rsidDel="00936D5D">
                <w:rPr>
                  <w:rFonts w:ascii="Times New Roman" w:hAnsi="Times New Roman" w:cs="Times New Roman"/>
                  <w:sz w:val="20"/>
                  <w:szCs w:val="20"/>
                </w:rPr>
                <w:delText xml:space="preserve"> </w:delText>
              </w:r>
            </w:del>
          </w:p>
        </w:tc>
      </w:tr>
      <w:tr w:rsidR="00E03E13" w:rsidRPr="00B15D43" w14:paraId="749373FD" w14:textId="77777777" w:rsidTr="006F5EC7">
        <w:trPr>
          <w:trHeight w:val="748"/>
        </w:trPr>
        <w:tc>
          <w:tcPr>
            <w:tcW w:w="1216" w:type="dxa"/>
            <w:hideMark/>
          </w:tcPr>
          <w:p w14:paraId="2F6CF27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C0130/ R0010 to R0160 </w:t>
            </w:r>
          </w:p>
          <w:p w14:paraId="150FFAA5" w14:textId="2CFA5565"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L1</w:t>
            </w:r>
            <w:r>
              <w:rPr>
                <w:rFonts w:ascii="Times New Roman" w:hAnsi="Times New Roman" w:cs="Times New Roman"/>
                <w:sz w:val="20"/>
                <w:szCs w:val="20"/>
              </w:rPr>
              <w:t>)</w:t>
            </w:r>
          </w:p>
        </w:tc>
        <w:tc>
          <w:tcPr>
            <w:tcW w:w="2721" w:type="dxa"/>
            <w:hideMark/>
          </w:tcPr>
          <w:p w14:paraId="210F3A8D" w14:textId="10BE1B12"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w:t>
            </w:r>
            <w:del w:id="167"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168" w:author="Author">
              <w:r w:rsidRPr="006F5EC7" w:rsidDel="001D39E4">
                <w:rPr>
                  <w:rFonts w:ascii="Times New Roman" w:hAnsi="Times New Roman" w:cs="Times New Roman"/>
                  <w:sz w:val="20"/>
                  <w:szCs w:val="20"/>
                </w:rPr>
                <w:delText>period</w:delText>
              </w:r>
            </w:del>
            <w:ins w:id="169"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 Gross RBNS at the end of the period</w:t>
            </w:r>
          </w:p>
        </w:tc>
        <w:tc>
          <w:tcPr>
            <w:tcW w:w="5305" w:type="dxa"/>
            <w:hideMark/>
          </w:tcPr>
          <w:p w14:paraId="7ECE3185" w14:textId="6AE789A0" w:rsidR="00E03E13" w:rsidRPr="005B26DC" w:rsidRDefault="00E03E13" w:rsidP="00477D31">
            <w:pPr>
              <w:rPr>
                <w:ins w:id="170"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ins w:id="171" w:author="Author">
              <w:r w:rsidR="00395A75" w:rsidRPr="0046103A">
                <w:rPr>
                  <w:rFonts w:ascii="Times New Roman" w:hAnsi="Times New Roman" w:cs="Times New Roman"/>
                  <w:sz w:val="20"/>
                  <w:szCs w:val="20"/>
                  <w:rPrChange w:id="172" w:author="Author">
                    <w:rPr>
                      <w:rFonts w:ascii="Times New Roman" w:hAnsi="Times New Roman" w:cs="Times New Roman"/>
                      <w:sz w:val="20"/>
                      <w:szCs w:val="20"/>
                      <w:highlight w:val="yellow"/>
                    </w:rPr>
                  </w:rPrChange>
                </w:rPr>
                <w:t>, net of salvage and subrogation,</w:t>
              </w:r>
            </w:ins>
            <w:r w:rsidRPr="005B26DC">
              <w:rPr>
                <w:rFonts w:ascii="Times New Roman" w:hAnsi="Times New Roman" w:cs="Times New Roman"/>
                <w:sz w:val="20"/>
                <w:szCs w:val="20"/>
              </w:rPr>
              <w:t xml:space="preserve"> at the end of the period regarding claims reported during the year and still open at the end of the reporting </w:t>
            </w:r>
            <w:del w:id="173" w:author="Author">
              <w:r w:rsidRPr="005B26DC" w:rsidDel="00477D31">
                <w:rPr>
                  <w:rFonts w:ascii="Times New Roman" w:hAnsi="Times New Roman" w:cs="Times New Roman"/>
                  <w:sz w:val="20"/>
                  <w:szCs w:val="20"/>
                </w:rPr>
                <w:delText>period</w:delText>
              </w:r>
            </w:del>
            <w:ins w:id="174"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175" w:author="Author">
              <w:r w:rsidRPr="005B26DC" w:rsidDel="00477D31">
                <w:rPr>
                  <w:rFonts w:ascii="Times New Roman" w:hAnsi="Times New Roman" w:cs="Times New Roman"/>
                  <w:sz w:val="20"/>
                  <w:szCs w:val="20"/>
                </w:rPr>
                <w:delText>for each of the</w:delText>
              </w:r>
            </w:del>
            <w:ins w:id="176"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r w:rsidR="00F46D42" w:rsidRPr="005B26DC" w:rsidDel="00040140">
              <w:rPr>
                <w:rFonts w:ascii="Times New Roman" w:hAnsi="Times New Roman" w:cs="Times New Roman"/>
                <w:sz w:val="20"/>
                <w:szCs w:val="20"/>
              </w:rPr>
              <w:t xml:space="preserve"> </w:t>
            </w:r>
          </w:p>
          <w:p w14:paraId="474EB23A" w14:textId="77777777" w:rsidR="00936D5D" w:rsidRPr="005B26DC" w:rsidRDefault="00936D5D" w:rsidP="00477D31">
            <w:pPr>
              <w:rPr>
                <w:ins w:id="177" w:author="Author"/>
                <w:rFonts w:ascii="Times New Roman" w:hAnsi="Times New Roman" w:cs="Times New Roman"/>
                <w:sz w:val="20"/>
                <w:szCs w:val="20"/>
              </w:rPr>
            </w:pPr>
          </w:p>
          <w:p w14:paraId="31183F1A" w14:textId="25007413" w:rsidR="00936D5D" w:rsidRPr="005B26DC" w:rsidRDefault="00936D5D" w:rsidP="00936D5D">
            <w:pPr>
              <w:rPr>
                <w:ins w:id="178" w:author="Author"/>
                <w:rFonts w:ascii="Times New Roman" w:hAnsi="Times New Roman" w:cs="Times New Roman"/>
                <w:sz w:val="20"/>
                <w:szCs w:val="20"/>
              </w:rPr>
            </w:pPr>
            <w:ins w:id="179"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6045E5F3" w14:textId="711F576F" w:rsidR="00936D5D" w:rsidRPr="005B26DC" w:rsidRDefault="00936D5D" w:rsidP="00477D31">
            <w:pPr>
              <w:rPr>
                <w:rFonts w:ascii="Times New Roman" w:hAnsi="Times New Roman" w:cs="Times New Roman"/>
                <w:sz w:val="20"/>
                <w:szCs w:val="20"/>
              </w:rPr>
            </w:pPr>
          </w:p>
        </w:tc>
      </w:tr>
      <w:tr w:rsidR="00E03E13" w:rsidRPr="00B15D43" w14:paraId="2E6FC98C" w14:textId="77777777" w:rsidTr="006F5EC7">
        <w:trPr>
          <w:trHeight w:val="1289"/>
        </w:trPr>
        <w:tc>
          <w:tcPr>
            <w:tcW w:w="1216" w:type="dxa"/>
            <w:hideMark/>
          </w:tcPr>
          <w:p w14:paraId="69E28D2E"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C0140/ R0010 to R0160 </w:t>
            </w:r>
          </w:p>
          <w:p w14:paraId="57D5B382" w14:textId="1C569E7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M1</w:t>
            </w:r>
            <w:r>
              <w:rPr>
                <w:rFonts w:ascii="Times New Roman" w:hAnsi="Times New Roman" w:cs="Times New Roman"/>
                <w:sz w:val="20"/>
                <w:szCs w:val="20"/>
              </w:rPr>
              <w:t>)</w:t>
            </w:r>
          </w:p>
        </w:tc>
        <w:tc>
          <w:tcPr>
            <w:tcW w:w="2721" w:type="dxa"/>
            <w:hideMark/>
          </w:tcPr>
          <w:p w14:paraId="3C547325" w14:textId="5D51E83E"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w:t>
            </w:r>
            <w:del w:id="180"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ins w:id="181" w:author="Author">
              <w:r w:rsidR="001D39E4">
                <w:rPr>
                  <w:rFonts w:ascii="Times New Roman" w:hAnsi="Times New Roman" w:cs="Times New Roman"/>
                  <w:sz w:val="20"/>
                  <w:szCs w:val="20"/>
                </w:rPr>
                <w:t>year</w:t>
              </w:r>
            </w:ins>
            <w:del w:id="182" w:author="Author">
              <w:r w:rsidRPr="006F5EC7" w:rsidDel="001D39E4">
                <w:rPr>
                  <w:rFonts w:ascii="Times New Roman" w:hAnsi="Times New Roman" w:cs="Times New Roman"/>
                  <w:sz w:val="20"/>
                  <w:szCs w:val="20"/>
                </w:rPr>
                <w:delText>period</w:delText>
              </w:r>
            </w:del>
            <w:r w:rsidRPr="006F5EC7">
              <w:rPr>
                <w:rFonts w:ascii="Times New Roman" w:hAnsi="Times New Roman" w:cs="Times New Roman"/>
                <w:sz w:val="20"/>
                <w:szCs w:val="20"/>
              </w:rPr>
              <w:t xml:space="preserve">, settled </w:t>
            </w:r>
            <w:ins w:id="183"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Number of claims ended with payments</w:t>
            </w:r>
          </w:p>
        </w:tc>
        <w:tc>
          <w:tcPr>
            <w:tcW w:w="5305" w:type="dxa"/>
            <w:hideMark/>
          </w:tcPr>
          <w:p w14:paraId="0ED22205" w14:textId="619678C9"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reported during the year and closed at the end of the </w:t>
            </w:r>
            <w:del w:id="184" w:author="Author">
              <w:r w:rsidRPr="005B26DC" w:rsidDel="00477D31">
                <w:rPr>
                  <w:rFonts w:ascii="Times New Roman" w:hAnsi="Times New Roman" w:cs="Times New Roman"/>
                  <w:sz w:val="20"/>
                  <w:szCs w:val="20"/>
                </w:rPr>
                <w:delText xml:space="preserve">period </w:delText>
              </w:r>
            </w:del>
            <w:ins w:id="185"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 payments, </w:t>
            </w:r>
            <w:del w:id="186" w:author="Author">
              <w:r w:rsidRPr="005B26DC" w:rsidDel="00477D31">
                <w:rPr>
                  <w:rFonts w:ascii="Times New Roman" w:hAnsi="Times New Roman" w:cs="Times New Roman"/>
                  <w:sz w:val="20"/>
                  <w:szCs w:val="20"/>
                </w:rPr>
                <w:delText>for each of the</w:delText>
              </w:r>
            </w:del>
            <w:ins w:id="187"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r w:rsidR="00F46D42" w:rsidRPr="005B26DC" w:rsidDel="00040140">
              <w:rPr>
                <w:rFonts w:ascii="Times New Roman" w:hAnsi="Times New Roman" w:cs="Times New Roman"/>
                <w:sz w:val="20"/>
                <w:szCs w:val="20"/>
              </w:rPr>
              <w:t xml:space="preserve"> </w:t>
            </w:r>
          </w:p>
        </w:tc>
      </w:tr>
      <w:tr w:rsidR="00E03E13" w:rsidRPr="00B15D43" w14:paraId="10AA05A2" w14:textId="77777777" w:rsidTr="006F5EC7">
        <w:trPr>
          <w:trHeight w:val="1040"/>
        </w:trPr>
        <w:tc>
          <w:tcPr>
            <w:tcW w:w="1216" w:type="dxa"/>
            <w:hideMark/>
          </w:tcPr>
          <w:p w14:paraId="7B97CA0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C0150/ R0010 to R0160 </w:t>
            </w:r>
          </w:p>
          <w:p w14:paraId="1193CE63" w14:textId="5A4A3BB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N1</w:t>
            </w:r>
            <w:r>
              <w:rPr>
                <w:rFonts w:ascii="Times New Roman" w:hAnsi="Times New Roman" w:cs="Times New Roman"/>
                <w:sz w:val="20"/>
                <w:szCs w:val="20"/>
              </w:rPr>
              <w:t>)</w:t>
            </w:r>
          </w:p>
        </w:tc>
        <w:tc>
          <w:tcPr>
            <w:tcW w:w="2721" w:type="dxa"/>
            <w:hideMark/>
          </w:tcPr>
          <w:p w14:paraId="6E616D3A" w14:textId="58A34E63"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w:t>
            </w:r>
            <w:del w:id="188"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189" w:author="Author">
              <w:r w:rsidRPr="006F5EC7" w:rsidDel="001D39E4">
                <w:rPr>
                  <w:rFonts w:ascii="Times New Roman" w:hAnsi="Times New Roman" w:cs="Times New Roman"/>
                  <w:sz w:val="20"/>
                  <w:szCs w:val="20"/>
                </w:rPr>
                <w:delText>period</w:delText>
              </w:r>
            </w:del>
            <w:ins w:id="190"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settled </w:t>
            </w:r>
            <w:ins w:id="191"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Gross payments made during the current year</w:t>
            </w:r>
          </w:p>
        </w:tc>
        <w:tc>
          <w:tcPr>
            <w:tcW w:w="5305" w:type="dxa"/>
            <w:hideMark/>
          </w:tcPr>
          <w:p w14:paraId="0A398EBB" w14:textId="653AC198" w:rsidR="00936D5D" w:rsidRPr="005B26DC" w:rsidRDefault="00E03E13" w:rsidP="00477D31">
            <w:pPr>
              <w:rPr>
                <w:ins w:id="192"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193" w:author="Author">
              <w:r w:rsidR="007B7696" w:rsidRPr="005B26DC">
                <w:rPr>
                  <w:rFonts w:ascii="Times New Roman" w:hAnsi="Times New Roman" w:cs="Times New Roman"/>
                  <w:sz w:val="20"/>
                  <w:szCs w:val="20"/>
                </w:rPr>
                <w:t>,</w:t>
              </w:r>
              <w:r w:rsidR="00395A75" w:rsidRPr="0046103A">
                <w:rPr>
                  <w:rFonts w:ascii="Times New Roman" w:hAnsi="Times New Roman" w:cs="Times New Roman"/>
                  <w:sz w:val="20"/>
                  <w:szCs w:val="20"/>
                  <w:rPrChange w:id="194" w:author="Author">
                    <w:rPr>
                      <w:rFonts w:ascii="Times New Roman" w:hAnsi="Times New Roman" w:cs="Times New Roman"/>
                      <w:sz w:val="20"/>
                      <w:szCs w:val="20"/>
                      <w:highlight w:val="yellow"/>
                    </w:rPr>
                  </w:rPrChange>
                </w:rPr>
                <w:t xml:space="preserve"> net of salvage and subrogation,</w:t>
              </w:r>
            </w:ins>
            <w:r w:rsidRPr="005B26DC">
              <w:rPr>
                <w:rFonts w:ascii="Times New Roman" w:hAnsi="Times New Roman" w:cs="Times New Roman"/>
                <w:sz w:val="20"/>
                <w:szCs w:val="20"/>
              </w:rPr>
              <w:t xml:space="preserve"> made during the current year regarding claims reported during the year and closed at the end of the </w:t>
            </w:r>
            <w:del w:id="195" w:author="Author">
              <w:r w:rsidRPr="005B26DC" w:rsidDel="00477D31">
                <w:rPr>
                  <w:rFonts w:ascii="Times New Roman" w:hAnsi="Times New Roman" w:cs="Times New Roman"/>
                  <w:sz w:val="20"/>
                  <w:szCs w:val="20"/>
                </w:rPr>
                <w:delText xml:space="preserve">period </w:delText>
              </w:r>
            </w:del>
            <w:ins w:id="196"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and settled with payments, </w:t>
            </w:r>
            <w:del w:id="197" w:author="Author">
              <w:r w:rsidRPr="005B26DC" w:rsidDel="00477D31">
                <w:rPr>
                  <w:rFonts w:ascii="Times New Roman" w:hAnsi="Times New Roman" w:cs="Times New Roman"/>
                  <w:sz w:val="20"/>
                  <w:szCs w:val="20"/>
                </w:rPr>
                <w:delText>for each of the</w:delText>
              </w:r>
            </w:del>
            <w:ins w:id="198"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7D91E7B9" w14:textId="77777777" w:rsidR="00936D5D" w:rsidRPr="005B26DC" w:rsidRDefault="00936D5D" w:rsidP="00477D31">
            <w:pPr>
              <w:rPr>
                <w:ins w:id="199" w:author="Author"/>
                <w:rFonts w:ascii="Times New Roman" w:hAnsi="Times New Roman" w:cs="Times New Roman"/>
                <w:sz w:val="20"/>
                <w:szCs w:val="20"/>
              </w:rPr>
            </w:pPr>
          </w:p>
          <w:p w14:paraId="6173AA1A" w14:textId="6B706084" w:rsidR="00936D5D" w:rsidRPr="005B26DC" w:rsidRDefault="00936D5D" w:rsidP="00936D5D">
            <w:pPr>
              <w:rPr>
                <w:ins w:id="200" w:author="Author"/>
                <w:rFonts w:ascii="Times New Roman" w:hAnsi="Times New Roman" w:cs="Times New Roman"/>
                <w:sz w:val="20"/>
                <w:szCs w:val="20"/>
              </w:rPr>
            </w:pPr>
            <w:ins w:id="201"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2AA82BEE" w14:textId="5D255DF2" w:rsidR="00E03E13" w:rsidRPr="005B26DC" w:rsidRDefault="00F46D42" w:rsidP="00477D31">
            <w:pPr>
              <w:rPr>
                <w:rFonts w:ascii="Times New Roman" w:hAnsi="Times New Roman" w:cs="Times New Roman"/>
                <w:sz w:val="20"/>
                <w:szCs w:val="20"/>
              </w:rPr>
            </w:pPr>
            <w:del w:id="202" w:author="Author">
              <w:r w:rsidRPr="005B26DC" w:rsidDel="00936D5D">
                <w:rPr>
                  <w:rFonts w:ascii="Times New Roman" w:hAnsi="Times New Roman" w:cs="Times New Roman"/>
                  <w:sz w:val="20"/>
                  <w:szCs w:val="20"/>
                </w:rPr>
                <w:delText xml:space="preserve"> </w:delText>
              </w:r>
            </w:del>
          </w:p>
        </w:tc>
      </w:tr>
      <w:tr w:rsidR="00E03E13" w:rsidRPr="00B15D43" w14:paraId="36C1F571" w14:textId="77777777" w:rsidTr="006F5EC7">
        <w:trPr>
          <w:trHeight w:val="1201"/>
        </w:trPr>
        <w:tc>
          <w:tcPr>
            <w:tcW w:w="1216" w:type="dxa"/>
            <w:hideMark/>
          </w:tcPr>
          <w:p w14:paraId="4C852CD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C0160/ R0010 to R0160 </w:t>
            </w:r>
          </w:p>
          <w:p w14:paraId="65A6C5DB" w14:textId="57004120"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O1</w:t>
            </w:r>
            <w:r>
              <w:rPr>
                <w:rFonts w:ascii="Times New Roman" w:hAnsi="Times New Roman" w:cs="Times New Roman"/>
                <w:sz w:val="20"/>
                <w:szCs w:val="20"/>
              </w:rPr>
              <w:t>)</w:t>
            </w:r>
          </w:p>
        </w:tc>
        <w:tc>
          <w:tcPr>
            <w:tcW w:w="2721" w:type="dxa"/>
            <w:hideMark/>
          </w:tcPr>
          <w:p w14:paraId="4A0150A1" w14:textId="677B1C12"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Closed Claims </w:t>
            </w:r>
            <w:del w:id="203"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204" w:author="Author">
              <w:r w:rsidRPr="006F5EC7" w:rsidDel="001D39E4">
                <w:rPr>
                  <w:rFonts w:ascii="Times New Roman" w:hAnsi="Times New Roman" w:cs="Times New Roman"/>
                  <w:sz w:val="20"/>
                  <w:szCs w:val="20"/>
                </w:rPr>
                <w:delText>period</w:delText>
              </w:r>
            </w:del>
            <w:ins w:id="205"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settled without any payment - Number of claims ended without any payment</w:t>
            </w:r>
          </w:p>
        </w:tc>
        <w:tc>
          <w:tcPr>
            <w:tcW w:w="5305" w:type="dxa"/>
            <w:hideMark/>
          </w:tcPr>
          <w:p w14:paraId="2F7F03CF" w14:textId="77E5B2FE"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during the year and closed at the end of the </w:t>
            </w:r>
            <w:del w:id="206" w:author="Author">
              <w:r w:rsidRPr="006F5EC7" w:rsidDel="00477D31">
                <w:rPr>
                  <w:rFonts w:ascii="Times New Roman" w:hAnsi="Times New Roman" w:cs="Times New Roman"/>
                  <w:sz w:val="20"/>
                  <w:szCs w:val="20"/>
                </w:rPr>
                <w:delText xml:space="preserve">period </w:delText>
              </w:r>
            </w:del>
            <w:ins w:id="207" w:author="Author">
              <w:r w:rsidR="00477D31">
                <w:rPr>
                  <w:rFonts w:ascii="Times New Roman" w:hAnsi="Times New Roman" w:cs="Times New Roman"/>
                  <w:sz w:val="20"/>
                  <w:szCs w:val="20"/>
                </w:rPr>
                <w:t>year</w:t>
              </w:r>
              <w:r w:rsidR="00477D31"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xml:space="preserve">and settled without any payment, </w:t>
            </w:r>
            <w:del w:id="208" w:author="Author">
              <w:r w:rsidRPr="006F5EC7" w:rsidDel="00477D31">
                <w:rPr>
                  <w:rFonts w:ascii="Times New Roman" w:hAnsi="Times New Roman" w:cs="Times New Roman"/>
                  <w:sz w:val="20"/>
                  <w:szCs w:val="20"/>
                </w:rPr>
                <w:delText>for each of the</w:delText>
              </w:r>
            </w:del>
            <w:ins w:id="209" w:author="Author">
              <w:r w:rsidR="00477D31">
                <w:rPr>
                  <w:rFonts w:ascii="Times New Roman" w:hAnsi="Times New Roman" w:cs="Times New Roman"/>
                  <w:sz w:val="20"/>
                  <w:szCs w:val="20"/>
                </w:rPr>
                <w:t>by</w:t>
              </w:r>
            </w:ins>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FE577E9" w14:textId="77777777" w:rsidTr="006F5EC7">
        <w:trPr>
          <w:trHeight w:val="1124"/>
        </w:trPr>
        <w:tc>
          <w:tcPr>
            <w:tcW w:w="1216" w:type="dxa"/>
            <w:hideMark/>
          </w:tcPr>
          <w:p w14:paraId="626D0DC0"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C0170/ R0010 to R0160 </w:t>
            </w:r>
          </w:p>
          <w:p w14:paraId="49F1B057" w14:textId="794C7BC6"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P1</w:t>
            </w:r>
            <w:r>
              <w:rPr>
                <w:rFonts w:ascii="Times New Roman" w:hAnsi="Times New Roman" w:cs="Times New Roman"/>
                <w:sz w:val="20"/>
                <w:szCs w:val="20"/>
              </w:rPr>
              <w:t>)</w:t>
            </w:r>
          </w:p>
        </w:tc>
        <w:tc>
          <w:tcPr>
            <w:tcW w:w="2721" w:type="dxa"/>
            <w:hideMark/>
          </w:tcPr>
          <w:p w14:paraId="5806CD99" w14:textId="45B41E0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Reopen claims during the year, Open Claims </w:t>
            </w:r>
            <w:del w:id="210"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211" w:author="Author">
              <w:r w:rsidRPr="006F5EC7" w:rsidDel="001D39E4">
                <w:rPr>
                  <w:rFonts w:ascii="Times New Roman" w:hAnsi="Times New Roman" w:cs="Times New Roman"/>
                  <w:sz w:val="20"/>
                  <w:szCs w:val="20"/>
                </w:rPr>
                <w:delText xml:space="preserve">period </w:delText>
              </w:r>
            </w:del>
            <w:ins w:id="212"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Number of claims</w:t>
            </w:r>
          </w:p>
        </w:tc>
        <w:tc>
          <w:tcPr>
            <w:tcW w:w="5305" w:type="dxa"/>
            <w:hideMark/>
          </w:tcPr>
          <w:p w14:paraId="180A582D" w14:textId="01A7EE40"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The number of Claims reopened during the year </w:t>
            </w:r>
            <w:r w:rsidRPr="006F5EC7" w:rsidDel="00015AD0">
              <w:rPr>
                <w:rFonts w:ascii="Times New Roman" w:hAnsi="Times New Roman" w:cs="Times New Roman"/>
                <w:sz w:val="20"/>
                <w:szCs w:val="20"/>
              </w:rPr>
              <w:t xml:space="preserve"> </w:t>
            </w:r>
            <w:r w:rsidRPr="006F5EC7">
              <w:rPr>
                <w:rFonts w:ascii="Times New Roman" w:hAnsi="Times New Roman" w:cs="Times New Roman"/>
                <w:sz w:val="20"/>
                <w:szCs w:val="20"/>
              </w:rPr>
              <w:t xml:space="preserve">and still open at the end of the </w:t>
            </w:r>
            <w:del w:id="213" w:author="Author">
              <w:r w:rsidRPr="006F5EC7" w:rsidDel="00477D31">
                <w:rPr>
                  <w:rFonts w:ascii="Times New Roman" w:hAnsi="Times New Roman" w:cs="Times New Roman"/>
                  <w:sz w:val="20"/>
                  <w:szCs w:val="20"/>
                </w:rPr>
                <w:delText>period</w:delText>
              </w:r>
            </w:del>
            <w:ins w:id="214" w:author="Author">
              <w:r w:rsidR="00477D31">
                <w:rPr>
                  <w:rFonts w:ascii="Times New Roman" w:hAnsi="Times New Roman" w:cs="Times New Roman"/>
                  <w:sz w:val="20"/>
                  <w:szCs w:val="20"/>
                </w:rPr>
                <w:t>year</w:t>
              </w:r>
            </w:ins>
            <w:r w:rsidRPr="006F5EC7">
              <w:rPr>
                <w:rFonts w:ascii="Times New Roman" w:hAnsi="Times New Roman" w:cs="Times New Roman"/>
                <w:sz w:val="20"/>
                <w:szCs w:val="20"/>
              </w:rPr>
              <w:t xml:space="preserve">, </w:t>
            </w:r>
            <w:del w:id="215" w:author="Author">
              <w:r w:rsidRPr="006F5EC7" w:rsidDel="00477D31">
                <w:rPr>
                  <w:rFonts w:ascii="Times New Roman" w:hAnsi="Times New Roman" w:cs="Times New Roman"/>
                  <w:sz w:val="20"/>
                  <w:szCs w:val="20"/>
                </w:rPr>
                <w:delText>for each of the</w:delText>
              </w:r>
            </w:del>
            <w:ins w:id="216" w:author="Author">
              <w:r w:rsidR="00477D31">
                <w:rPr>
                  <w:rFonts w:ascii="Times New Roman" w:hAnsi="Times New Roman" w:cs="Times New Roman"/>
                  <w:sz w:val="20"/>
                  <w:szCs w:val="20"/>
                </w:rPr>
                <w:t>by</w:t>
              </w:r>
            </w:ins>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075991" w:rsidRP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075991">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0231CDD6" w14:textId="77777777" w:rsidTr="006F5EC7">
        <w:trPr>
          <w:trHeight w:val="1800"/>
        </w:trPr>
        <w:tc>
          <w:tcPr>
            <w:tcW w:w="1216" w:type="dxa"/>
            <w:hideMark/>
          </w:tcPr>
          <w:p w14:paraId="291F1076"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C0180/ R0010 to R0160 </w:t>
            </w:r>
          </w:p>
          <w:p w14:paraId="0135FD04" w14:textId="15DBDCA1"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Q1</w:t>
            </w:r>
            <w:r>
              <w:rPr>
                <w:rFonts w:ascii="Times New Roman" w:hAnsi="Times New Roman" w:cs="Times New Roman"/>
                <w:sz w:val="20"/>
                <w:szCs w:val="20"/>
              </w:rPr>
              <w:t>)</w:t>
            </w:r>
          </w:p>
        </w:tc>
        <w:tc>
          <w:tcPr>
            <w:tcW w:w="2721" w:type="dxa"/>
            <w:hideMark/>
          </w:tcPr>
          <w:p w14:paraId="0F382DFD" w14:textId="41708DC6"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Reopen claims during the year, Open Claims </w:t>
            </w:r>
            <w:del w:id="217"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218" w:author="Author">
              <w:r w:rsidRPr="006F5EC7" w:rsidDel="001D39E4">
                <w:rPr>
                  <w:rFonts w:ascii="Times New Roman" w:hAnsi="Times New Roman" w:cs="Times New Roman"/>
                  <w:sz w:val="20"/>
                  <w:szCs w:val="20"/>
                </w:rPr>
                <w:delText xml:space="preserve">period </w:delText>
              </w:r>
            </w:del>
            <w:ins w:id="219"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payments made during the current year</w:t>
            </w:r>
          </w:p>
        </w:tc>
        <w:tc>
          <w:tcPr>
            <w:tcW w:w="5305" w:type="dxa"/>
            <w:hideMark/>
          </w:tcPr>
          <w:p w14:paraId="501B4EA5" w14:textId="5F946B4F" w:rsidR="00936D5D" w:rsidRPr="005B26DC" w:rsidRDefault="00E03E13" w:rsidP="00477D31">
            <w:pPr>
              <w:rPr>
                <w:ins w:id="220"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221" w:author="Author">
              <w:r w:rsidR="007B7696" w:rsidRPr="005B26DC">
                <w:rPr>
                  <w:rFonts w:ascii="Times New Roman" w:hAnsi="Times New Roman" w:cs="Times New Roman"/>
                  <w:sz w:val="20"/>
                  <w:szCs w:val="20"/>
                </w:rPr>
                <w:t>,</w:t>
              </w:r>
            </w:ins>
            <w:r w:rsidRPr="005B26DC">
              <w:rPr>
                <w:rFonts w:ascii="Times New Roman" w:hAnsi="Times New Roman" w:cs="Times New Roman"/>
                <w:sz w:val="20"/>
                <w:szCs w:val="20"/>
              </w:rPr>
              <w:t xml:space="preserve"> </w:t>
            </w:r>
            <w:ins w:id="222" w:author="Author">
              <w:r w:rsidR="00395A75" w:rsidRPr="0046103A">
                <w:rPr>
                  <w:rFonts w:ascii="Times New Roman" w:hAnsi="Times New Roman" w:cs="Times New Roman"/>
                  <w:sz w:val="20"/>
                  <w:szCs w:val="20"/>
                  <w:rPrChange w:id="223" w:author="Author">
                    <w:rPr>
                      <w:rFonts w:ascii="Times New Roman" w:hAnsi="Times New Roman" w:cs="Times New Roman"/>
                      <w:sz w:val="20"/>
                      <w:szCs w:val="20"/>
                      <w:highlight w:val="yellow"/>
                    </w:rPr>
                  </w:rPrChange>
                </w:rPr>
                <w:t xml:space="preserve">net of salvage and </w:t>
              </w:r>
              <w:proofErr w:type="spellStart"/>
              <w:r w:rsidR="00395A75" w:rsidRPr="0046103A">
                <w:rPr>
                  <w:rFonts w:ascii="Times New Roman" w:hAnsi="Times New Roman" w:cs="Times New Roman"/>
                  <w:sz w:val="20"/>
                  <w:szCs w:val="20"/>
                  <w:rPrChange w:id="224" w:author="Author">
                    <w:rPr>
                      <w:rFonts w:ascii="Times New Roman" w:hAnsi="Times New Roman" w:cs="Times New Roman"/>
                      <w:sz w:val="20"/>
                      <w:szCs w:val="20"/>
                      <w:highlight w:val="yellow"/>
                    </w:rPr>
                  </w:rPrChange>
                </w:rPr>
                <w:t>subrogation</w:t>
              </w:r>
              <w:proofErr w:type="gramStart"/>
              <w:r w:rsidR="00395A75" w:rsidRPr="0046103A">
                <w:rPr>
                  <w:rFonts w:ascii="Times New Roman" w:hAnsi="Times New Roman" w:cs="Times New Roman"/>
                  <w:sz w:val="20"/>
                  <w:szCs w:val="20"/>
                  <w:rPrChange w:id="225" w:author="Author">
                    <w:rPr>
                      <w:rFonts w:ascii="Times New Roman" w:hAnsi="Times New Roman" w:cs="Times New Roman"/>
                      <w:sz w:val="20"/>
                      <w:szCs w:val="20"/>
                      <w:highlight w:val="yellow"/>
                    </w:rPr>
                  </w:rPrChange>
                </w:rPr>
                <w:t>,</w:t>
              </w:r>
            </w:ins>
            <w:r w:rsidRPr="005B26DC">
              <w:rPr>
                <w:rFonts w:ascii="Times New Roman" w:hAnsi="Times New Roman" w:cs="Times New Roman"/>
                <w:sz w:val="20"/>
                <w:szCs w:val="20"/>
              </w:rPr>
              <w:t>made</w:t>
            </w:r>
            <w:proofErr w:type="spellEnd"/>
            <w:proofErr w:type="gramEnd"/>
            <w:r w:rsidRPr="005B26DC">
              <w:rPr>
                <w:rFonts w:ascii="Times New Roman" w:hAnsi="Times New Roman" w:cs="Times New Roman"/>
                <w:sz w:val="20"/>
                <w:szCs w:val="20"/>
              </w:rPr>
              <w:t xml:space="preserve"> during the current year regarding claims reopened during the year </w:t>
            </w:r>
            <w:r w:rsidRPr="005B26DC" w:rsidDel="00A3582D">
              <w:rPr>
                <w:rFonts w:ascii="Times New Roman" w:hAnsi="Times New Roman" w:cs="Times New Roman"/>
                <w:sz w:val="20"/>
                <w:szCs w:val="20"/>
              </w:rPr>
              <w:t xml:space="preserve"> </w:t>
            </w:r>
            <w:r w:rsidRPr="005B26DC">
              <w:rPr>
                <w:rFonts w:ascii="Times New Roman" w:hAnsi="Times New Roman" w:cs="Times New Roman"/>
                <w:sz w:val="20"/>
                <w:szCs w:val="20"/>
              </w:rPr>
              <w:t xml:space="preserve">and still open at the end of the </w:t>
            </w:r>
            <w:del w:id="226" w:author="Author">
              <w:r w:rsidRPr="005B26DC" w:rsidDel="00477D31">
                <w:rPr>
                  <w:rFonts w:ascii="Times New Roman" w:hAnsi="Times New Roman" w:cs="Times New Roman"/>
                  <w:sz w:val="20"/>
                  <w:szCs w:val="20"/>
                </w:rPr>
                <w:delText>period</w:delText>
              </w:r>
            </w:del>
            <w:ins w:id="227"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228" w:author="Author">
              <w:r w:rsidRPr="005B26DC" w:rsidDel="00477D31">
                <w:rPr>
                  <w:rFonts w:ascii="Times New Roman" w:hAnsi="Times New Roman" w:cs="Times New Roman"/>
                  <w:sz w:val="20"/>
                  <w:szCs w:val="20"/>
                </w:rPr>
                <w:delText>for each of the</w:delText>
              </w:r>
            </w:del>
            <w:ins w:id="229"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4C58C770" w14:textId="77777777" w:rsidR="00936D5D" w:rsidRPr="005B26DC" w:rsidRDefault="00936D5D" w:rsidP="00477D31">
            <w:pPr>
              <w:rPr>
                <w:ins w:id="230" w:author="Author"/>
                <w:rFonts w:ascii="Times New Roman" w:hAnsi="Times New Roman" w:cs="Times New Roman"/>
                <w:sz w:val="20"/>
                <w:szCs w:val="20"/>
              </w:rPr>
            </w:pPr>
          </w:p>
          <w:p w14:paraId="04E7FE3D" w14:textId="43DE2E43" w:rsidR="00936D5D" w:rsidRPr="005B26DC" w:rsidRDefault="00936D5D" w:rsidP="00936D5D">
            <w:pPr>
              <w:rPr>
                <w:ins w:id="231" w:author="Author"/>
                <w:rFonts w:ascii="Times New Roman" w:hAnsi="Times New Roman" w:cs="Times New Roman"/>
                <w:sz w:val="20"/>
                <w:szCs w:val="20"/>
              </w:rPr>
            </w:pPr>
            <w:ins w:id="232"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79490AD7" w14:textId="42A4EE5A" w:rsidR="00E03E13" w:rsidRPr="005B26DC" w:rsidRDefault="00F46D42" w:rsidP="00477D31">
            <w:pPr>
              <w:rPr>
                <w:rFonts w:ascii="Times New Roman" w:hAnsi="Times New Roman" w:cs="Times New Roman"/>
                <w:sz w:val="20"/>
                <w:szCs w:val="20"/>
              </w:rPr>
            </w:pPr>
            <w:del w:id="233" w:author="Author">
              <w:r w:rsidRPr="005B26DC" w:rsidDel="00936D5D">
                <w:rPr>
                  <w:rFonts w:ascii="Times New Roman" w:hAnsi="Times New Roman" w:cs="Times New Roman"/>
                  <w:sz w:val="20"/>
                  <w:szCs w:val="20"/>
                </w:rPr>
                <w:delText xml:space="preserve"> </w:delText>
              </w:r>
            </w:del>
          </w:p>
        </w:tc>
      </w:tr>
      <w:tr w:rsidR="00E03E13" w:rsidRPr="00B15D43" w14:paraId="4C062FDB" w14:textId="77777777" w:rsidTr="006F5EC7">
        <w:trPr>
          <w:trHeight w:val="838"/>
        </w:trPr>
        <w:tc>
          <w:tcPr>
            <w:tcW w:w="1216" w:type="dxa"/>
            <w:hideMark/>
          </w:tcPr>
          <w:p w14:paraId="243B9998"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C0190/ R0010 to R0160 </w:t>
            </w:r>
          </w:p>
          <w:p w14:paraId="4BB24004" w14:textId="3C522613"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R1</w:t>
            </w:r>
            <w:r>
              <w:rPr>
                <w:rFonts w:ascii="Times New Roman" w:hAnsi="Times New Roman" w:cs="Times New Roman"/>
                <w:sz w:val="20"/>
                <w:szCs w:val="20"/>
              </w:rPr>
              <w:t>)</w:t>
            </w:r>
          </w:p>
        </w:tc>
        <w:tc>
          <w:tcPr>
            <w:tcW w:w="2721" w:type="dxa"/>
            <w:hideMark/>
          </w:tcPr>
          <w:p w14:paraId="104EB8EB" w14:textId="534492E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Reopen claims during the year, Open Claims</w:t>
            </w:r>
            <w:del w:id="234"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 at the end of the </w:t>
            </w:r>
            <w:del w:id="235" w:author="Author">
              <w:r w:rsidRPr="006F5EC7" w:rsidDel="001D39E4">
                <w:rPr>
                  <w:rFonts w:ascii="Times New Roman" w:hAnsi="Times New Roman" w:cs="Times New Roman"/>
                  <w:sz w:val="20"/>
                  <w:szCs w:val="20"/>
                </w:rPr>
                <w:delText xml:space="preserve">period </w:delText>
              </w:r>
            </w:del>
            <w:ins w:id="236"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RBNS at the end of the period</w:t>
            </w:r>
          </w:p>
        </w:tc>
        <w:tc>
          <w:tcPr>
            <w:tcW w:w="5305" w:type="dxa"/>
            <w:hideMark/>
          </w:tcPr>
          <w:p w14:paraId="531128E0" w14:textId="2C7D1F9C" w:rsidR="00936D5D" w:rsidRPr="005B26DC" w:rsidRDefault="00E03E13" w:rsidP="00477D31">
            <w:pPr>
              <w:rPr>
                <w:ins w:id="237"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ins w:id="238" w:author="Author">
              <w:r w:rsidR="00395A75" w:rsidRPr="0046103A">
                <w:rPr>
                  <w:rFonts w:ascii="Times New Roman" w:hAnsi="Times New Roman" w:cs="Times New Roman"/>
                  <w:sz w:val="20"/>
                  <w:szCs w:val="20"/>
                  <w:rPrChange w:id="239" w:author="Author">
                    <w:rPr>
                      <w:rFonts w:ascii="Times New Roman" w:hAnsi="Times New Roman" w:cs="Times New Roman"/>
                      <w:sz w:val="20"/>
                      <w:szCs w:val="20"/>
                      <w:highlight w:val="yellow"/>
                    </w:rPr>
                  </w:rPrChange>
                </w:rPr>
                <w:t xml:space="preserve">, net of salvage and </w:t>
              </w:r>
              <w:proofErr w:type="spellStart"/>
              <w:r w:rsidR="00395A75" w:rsidRPr="0046103A">
                <w:rPr>
                  <w:rFonts w:ascii="Times New Roman" w:hAnsi="Times New Roman" w:cs="Times New Roman"/>
                  <w:sz w:val="20"/>
                  <w:szCs w:val="20"/>
                  <w:rPrChange w:id="240" w:author="Author">
                    <w:rPr>
                      <w:rFonts w:ascii="Times New Roman" w:hAnsi="Times New Roman" w:cs="Times New Roman"/>
                      <w:sz w:val="20"/>
                      <w:szCs w:val="20"/>
                      <w:highlight w:val="yellow"/>
                    </w:rPr>
                  </w:rPrChange>
                </w:rPr>
                <w:t>subrogation</w:t>
              </w:r>
              <w:proofErr w:type="gramStart"/>
              <w:r w:rsidR="00395A75" w:rsidRPr="0046103A">
                <w:rPr>
                  <w:rFonts w:ascii="Times New Roman" w:hAnsi="Times New Roman" w:cs="Times New Roman"/>
                  <w:sz w:val="20"/>
                  <w:szCs w:val="20"/>
                  <w:rPrChange w:id="241" w:author="Author">
                    <w:rPr>
                      <w:rFonts w:ascii="Times New Roman" w:hAnsi="Times New Roman" w:cs="Times New Roman"/>
                      <w:sz w:val="20"/>
                      <w:szCs w:val="20"/>
                      <w:highlight w:val="yellow"/>
                    </w:rPr>
                  </w:rPrChange>
                </w:rPr>
                <w:t>,</w:t>
              </w:r>
            </w:ins>
            <w:proofErr w:type="gramEnd"/>
            <w:del w:id="242" w:author="Author">
              <w:r w:rsidRPr="005B26DC" w:rsidDel="00395A75">
                <w:rPr>
                  <w:rFonts w:ascii="Times New Roman" w:hAnsi="Times New Roman" w:cs="Times New Roman"/>
                  <w:sz w:val="20"/>
                  <w:szCs w:val="20"/>
                </w:rPr>
                <w:delText xml:space="preserve"> </w:delText>
              </w:r>
            </w:del>
            <w:r w:rsidRPr="005B26DC">
              <w:rPr>
                <w:rFonts w:ascii="Times New Roman" w:hAnsi="Times New Roman" w:cs="Times New Roman"/>
                <w:sz w:val="20"/>
                <w:szCs w:val="20"/>
              </w:rPr>
              <w:t>at</w:t>
            </w:r>
            <w:proofErr w:type="spellEnd"/>
            <w:r w:rsidRPr="005B26DC">
              <w:rPr>
                <w:rFonts w:ascii="Times New Roman" w:hAnsi="Times New Roman" w:cs="Times New Roman"/>
                <w:sz w:val="20"/>
                <w:szCs w:val="20"/>
              </w:rPr>
              <w:t xml:space="preserve"> the end of the period regarding claims reopened during the year </w:t>
            </w:r>
            <w:r w:rsidRPr="005B26DC" w:rsidDel="00A3582D">
              <w:rPr>
                <w:rFonts w:ascii="Times New Roman" w:hAnsi="Times New Roman" w:cs="Times New Roman"/>
                <w:sz w:val="20"/>
                <w:szCs w:val="20"/>
              </w:rPr>
              <w:t xml:space="preserve"> </w:t>
            </w:r>
            <w:r w:rsidRPr="005B26DC">
              <w:rPr>
                <w:rFonts w:ascii="Times New Roman" w:hAnsi="Times New Roman" w:cs="Times New Roman"/>
                <w:sz w:val="20"/>
                <w:szCs w:val="20"/>
              </w:rPr>
              <w:t xml:space="preserve">and still open at the end of the </w:t>
            </w:r>
            <w:del w:id="243" w:author="Author">
              <w:r w:rsidRPr="005B26DC" w:rsidDel="00477D31">
                <w:rPr>
                  <w:rFonts w:ascii="Times New Roman" w:hAnsi="Times New Roman" w:cs="Times New Roman"/>
                  <w:sz w:val="20"/>
                  <w:szCs w:val="20"/>
                </w:rPr>
                <w:delText>period</w:delText>
              </w:r>
            </w:del>
            <w:ins w:id="244"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xml:space="preserve">, </w:t>
            </w:r>
            <w:del w:id="245" w:author="Author">
              <w:r w:rsidRPr="005B26DC" w:rsidDel="00477D31">
                <w:rPr>
                  <w:rFonts w:ascii="Times New Roman" w:hAnsi="Times New Roman" w:cs="Times New Roman"/>
                  <w:sz w:val="20"/>
                  <w:szCs w:val="20"/>
                </w:rPr>
                <w:delText>for each of the</w:delText>
              </w:r>
            </w:del>
            <w:ins w:id="246"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1A053475" w14:textId="77777777" w:rsidR="00936D5D" w:rsidRPr="005B26DC" w:rsidRDefault="00936D5D" w:rsidP="00477D31">
            <w:pPr>
              <w:rPr>
                <w:ins w:id="247" w:author="Author"/>
                <w:rFonts w:ascii="Times New Roman" w:hAnsi="Times New Roman" w:cs="Times New Roman"/>
                <w:sz w:val="20"/>
                <w:szCs w:val="20"/>
              </w:rPr>
            </w:pPr>
          </w:p>
          <w:p w14:paraId="54BA2633" w14:textId="12BD3BEB" w:rsidR="00936D5D" w:rsidRPr="005B26DC" w:rsidRDefault="00936D5D" w:rsidP="00936D5D">
            <w:pPr>
              <w:rPr>
                <w:ins w:id="248" w:author="Author"/>
                <w:rFonts w:ascii="Times New Roman" w:hAnsi="Times New Roman" w:cs="Times New Roman"/>
                <w:sz w:val="20"/>
                <w:szCs w:val="20"/>
              </w:rPr>
            </w:pPr>
            <w:ins w:id="249"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3718C339" w14:textId="5459F47D" w:rsidR="00E03E13" w:rsidRPr="005B26DC" w:rsidRDefault="00F46D42" w:rsidP="00477D31">
            <w:pPr>
              <w:rPr>
                <w:rFonts w:ascii="Times New Roman" w:hAnsi="Times New Roman" w:cs="Times New Roman"/>
                <w:sz w:val="20"/>
                <w:szCs w:val="20"/>
              </w:rPr>
            </w:pPr>
            <w:del w:id="250" w:author="Author">
              <w:r w:rsidRPr="005B26DC" w:rsidDel="00936D5D">
                <w:rPr>
                  <w:rFonts w:ascii="Times New Roman" w:hAnsi="Times New Roman" w:cs="Times New Roman"/>
                  <w:sz w:val="20"/>
                  <w:szCs w:val="20"/>
                </w:rPr>
                <w:delText xml:space="preserve"> </w:delText>
              </w:r>
            </w:del>
          </w:p>
        </w:tc>
      </w:tr>
      <w:tr w:rsidR="00E03E13" w:rsidRPr="00B15D43" w14:paraId="00DD0270" w14:textId="77777777" w:rsidTr="006F5EC7">
        <w:trPr>
          <w:trHeight w:val="798"/>
        </w:trPr>
        <w:tc>
          <w:tcPr>
            <w:tcW w:w="1216" w:type="dxa"/>
            <w:hideMark/>
          </w:tcPr>
          <w:p w14:paraId="574B35CA"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C0200/ R0010 to R0160 </w:t>
            </w:r>
          </w:p>
          <w:p w14:paraId="2466CFB5" w14:textId="452B1589"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S1</w:t>
            </w:r>
            <w:r>
              <w:rPr>
                <w:rFonts w:ascii="Times New Roman" w:hAnsi="Times New Roman" w:cs="Times New Roman"/>
                <w:sz w:val="20"/>
                <w:szCs w:val="20"/>
              </w:rPr>
              <w:t>)</w:t>
            </w:r>
          </w:p>
        </w:tc>
        <w:tc>
          <w:tcPr>
            <w:tcW w:w="2721" w:type="dxa"/>
            <w:hideMark/>
          </w:tcPr>
          <w:p w14:paraId="173B22DB" w14:textId="20E5F307"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Closed Claims  at the end of the period - Number of claims ended with payments</w:t>
            </w:r>
          </w:p>
        </w:tc>
        <w:tc>
          <w:tcPr>
            <w:tcW w:w="5305" w:type="dxa"/>
            <w:hideMark/>
          </w:tcPr>
          <w:p w14:paraId="52B4E5B4" w14:textId="78FA88C9"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The number of Claims reopened during the year </w:t>
            </w:r>
            <w:r w:rsidRPr="006F5EC7" w:rsidDel="00A3582D">
              <w:rPr>
                <w:rFonts w:ascii="Times New Roman" w:hAnsi="Times New Roman" w:cs="Times New Roman"/>
                <w:sz w:val="20"/>
                <w:szCs w:val="20"/>
              </w:rPr>
              <w:t xml:space="preserve"> </w:t>
            </w:r>
            <w:r w:rsidRPr="006F5EC7">
              <w:rPr>
                <w:rFonts w:ascii="Times New Roman" w:hAnsi="Times New Roman" w:cs="Times New Roman"/>
                <w:sz w:val="20"/>
                <w:szCs w:val="20"/>
              </w:rPr>
              <w:t xml:space="preserve">and closed at the end of the </w:t>
            </w:r>
            <w:del w:id="251" w:author="Author">
              <w:r w:rsidRPr="006F5EC7" w:rsidDel="00477D31">
                <w:rPr>
                  <w:rFonts w:ascii="Times New Roman" w:hAnsi="Times New Roman" w:cs="Times New Roman"/>
                  <w:sz w:val="20"/>
                  <w:szCs w:val="20"/>
                </w:rPr>
                <w:delText xml:space="preserve">period </w:delText>
              </w:r>
            </w:del>
            <w:ins w:id="252" w:author="Author">
              <w:r w:rsidR="00477D31">
                <w:rPr>
                  <w:rFonts w:ascii="Times New Roman" w:hAnsi="Times New Roman" w:cs="Times New Roman"/>
                  <w:sz w:val="20"/>
                  <w:szCs w:val="20"/>
                </w:rPr>
                <w:t>year</w:t>
              </w:r>
              <w:r w:rsidR="00477D31"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xml:space="preserve">and ended with payments, </w:t>
            </w:r>
            <w:del w:id="253" w:author="Author">
              <w:r w:rsidRPr="006F5EC7" w:rsidDel="00477D31">
                <w:rPr>
                  <w:rFonts w:ascii="Times New Roman" w:hAnsi="Times New Roman" w:cs="Times New Roman"/>
                  <w:sz w:val="20"/>
                  <w:szCs w:val="20"/>
                </w:rPr>
                <w:delText>for each of the</w:delText>
              </w:r>
            </w:del>
            <w:ins w:id="254" w:author="Author">
              <w:r w:rsidR="00477D31">
                <w:rPr>
                  <w:rFonts w:ascii="Times New Roman" w:hAnsi="Times New Roman" w:cs="Times New Roman"/>
                  <w:sz w:val="20"/>
                  <w:szCs w:val="20"/>
                </w:rPr>
                <w:t>by</w:t>
              </w:r>
            </w:ins>
            <w:r w:rsidRPr="006F5EC7">
              <w:rPr>
                <w:rFonts w:ascii="Times New Roman" w:hAnsi="Times New Roman" w:cs="Times New Roman"/>
                <w:sz w:val="20"/>
                <w:szCs w:val="20"/>
              </w:rPr>
              <w:t xml:space="preserve"> accident/underwriting years from the year N-1 (the year before the reporting year) to N-</w:t>
            </w:r>
            <w:r w:rsidRPr="008028D0">
              <w:rPr>
                <w:rFonts w:ascii="Times New Roman" w:hAnsi="Times New Roman" w:cs="Times New Roman"/>
                <w:sz w:val="20"/>
                <w:szCs w:val="20"/>
              </w:rPr>
              <w:t>14</w:t>
            </w:r>
            <w:r w:rsidR="00075991">
              <w:rPr>
                <w:rFonts w:ascii="Times New Roman" w:hAnsi="Times New Roman" w:cs="Times New Roman"/>
                <w:sz w:val="20"/>
                <w:szCs w:val="20"/>
              </w:rPr>
              <w:t>,</w:t>
            </w:r>
            <w:r w:rsidRPr="006F5EC7">
              <w:rPr>
                <w:rFonts w:ascii="Times New Roman" w:hAnsi="Times New Roman" w:cs="Times New Roman"/>
                <w:sz w:val="20"/>
                <w:szCs w:val="20"/>
              </w:rPr>
              <w:t xml:space="preserve"> amount of all previous reporting periods </w:t>
            </w:r>
            <w:r w:rsidR="00F46D42" w:rsidRPr="008028D0">
              <w:rPr>
                <w:rFonts w:ascii="Times New Roman" w:hAnsi="Times New Roman" w:cs="Times New Roman"/>
                <w:sz w:val="20"/>
                <w:szCs w:val="20"/>
              </w:rPr>
              <w:t>prior to</w:t>
            </w:r>
            <w:r w:rsidR="00F46D42" w:rsidRPr="005564D3">
              <w:rPr>
                <w:rFonts w:ascii="Times New Roman" w:hAnsi="Times New Roman" w:cs="Times New Roman"/>
                <w:sz w:val="20"/>
                <w:szCs w:val="20"/>
              </w:rPr>
              <w:t xml:space="preserve"> N-14 and the total of all the years from N-1 to prior to year N-14.</w:t>
            </w:r>
            <w:r w:rsidR="00F46D42" w:rsidRPr="008028D0" w:rsidDel="00040140">
              <w:rPr>
                <w:rFonts w:ascii="Times New Roman" w:hAnsi="Times New Roman" w:cs="Times New Roman"/>
                <w:sz w:val="20"/>
                <w:szCs w:val="20"/>
              </w:rPr>
              <w:t xml:space="preserve"> </w:t>
            </w:r>
          </w:p>
        </w:tc>
      </w:tr>
      <w:tr w:rsidR="00E03E13" w:rsidRPr="00B15D43" w14:paraId="50FC1B39" w14:textId="77777777" w:rsidTr="006F5EC7">
        <w:trPr>
          <w:trHeight w:val="704"/>
        </w:trPr>
        <w:tc>
          <w:tcPr>
            <w:tcW w:w="1216" w:type="dxa"/>
            <w:hideMark/>
          </w:tcPr>
          <w:p w14:paraId="7C255543"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C0210/ R0010 to R0160 </w:t>
            </w:r>
          </w:p>
          <w:p w14:paraId="39B32036" w14:textId="4AC13552"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T1</w:t>
            </w:r>
            <w:r>
              <w:rPr>
                <w:rFonts w:ascii="Times New Roman" w:hAnsi="Times New Roman" w:cs="Times New Roman"/>
                <w:sz w:val="20"/>
                <w:szCs w:val="20"/>
              </w:rPr>
              <w:t>)</w:t>
            </w:r>
          </w:p>
        </w:tc>
        <w:tc>
          <w:tcPr>
            <w:tcW w:w="2721" w:type="dxa"/>
            <w:hideMark/>
          </w:tcPr>
          <w:p w14:paraId="27E780D3" w14:textId="712763BA" w:rsidR="00E03E13" w:rsidRPr="006F5EC7" w:rsidRDefault="00E03E13">
            <w:pPr>
              <w:rPr>
                <w:rFonts w:ascii="Times New Roman" w:hAnsi="Times New Roman" w:cs="Times New Roman"/>
                <w:sz w:val="20"/>
                <w:szCs w:val="20"/>
              </w:rPr>
            </w:pPr>
            <w:r w:rsidRPr="006F5EC7">
              <w:rPr>
                <w:rFonts w:ascii="Times New Roman" w:hAnsi="Times New Roman" w:cs="Times New Roman"/>
                <w:sz w:val="20"/>
                <w:szCs w:val="20"/>
              </w:rPr>
              <w:t>Reopen claims during the year, Closed Claims  at the end of the period - Gross payments made during the current year</w:t>
            </w:r>
          </w:p>
        </w:tc>
        <w:tc>
          <w:tcPr>
            <w:tcW w:w="5305" w:type="dxa"/>
            <w:hideMark/>
          </w:tcPr>
          <w:p w14:paraId="04584720" w14:textId="1F210745" w:rsidR="00936D5D" w:rsidRPr="005B26DC" w:rsidRDefault="00E03E13" w:rsidP="00477D31">
            <w:pPr>
              <w:rPr>
                <w:ins w:id="255"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256" w:author="Author">
              <w:r w:rsidR="007B7696" w:rsidRPr="005B26DC">
                <w:rPr>
                  <w:rFonts w:ascii="Times New Roman" w:hAnsi="Times New Roman" w:cs="Times New Roman"/>
                  <w:sz w:val="20"/>
                  <w:szCs w:val="20"/>
                </w:rPr>
                <w:t>,</w:t>
              </w:r>
            </w:ins>
            <w:r w:rsidRPr="005B26DC">
              <w:rPr>
                <w:rFonts w:ascii="Times New Roman" w:hAnsi="Times New Roman" w:cs="Times New Roman"/>
                <w:sz w:val="20"/>
                <w:szCs w:val="20"/>
              </w:rPr>
              <w:t xml:space="preserve"> </w:t>
            </w:r>
            <w:ins w:id="257" w:author="Author">
              <w:r w:rsidR="00395A75" w:rsidRPr="0046103A">
                <w:rPr>
                  <w:rFonts w:ascii="Times New Roman" w:hAnsi="Times New Roman" w:cs="Times New Roman"/>
                  <w:sz w:val="20"/>
                  <w:szCs w:val="20"/>
                  <w:rPrChange w:id="258" w:author="Author">
                    <w:rPr>
                      <w:rFonts w:ascii="Times New Roman" w:hAnsi="Times New Roman" w:cs="Times New Roman"/>
                      <w:sz w:val="20"/>
                      <w:szCs w:val="20"/>
                      <w:highlight w:val="yellow"/>
                    </w:rPr>
                  </w:rPrChange>
                </w:rPr>
                <w:t>net of salvage and subrogation,</w:t>
              </w:r>
              <w:r w:rsidR="00395A75" w:rsidRPr="005B26DC">
                <w:rPr>
                  <w:rFonts w:ascii="Times New Roman" w:hAnsi="Times New Roman" w:cs="Times New Roman"/>
                  <w:sz w:val="20"/>
                  <w:szCs w:val="20"/>
                </w:rPr>
                <w:t xml:space="preserve"> </w:t>
              </w:r>
            </w:ins>
            <w:r w:rsidRPr="005B26DC">
              <w:rPr>
                <w:rFonts w:ascii="Times New Roman" w:hAnsi="Times New Roman" w:cs="Times New Roman"/>
                <w:sz w:val="20"/>
                <w:szCs w:val="20"/>
              </w:rPr>
              <w:t>made during the current year regarding claims reopened during the year</w:t>
            </w:r>
            <w:proofErr w:type="gramStart"/>
            <w:r w:rsidRPr="005B26DC">
              <w:rPr>
                <w:rFonts w:ascii="Times New Roman" w:hAnsi="Times New Roman" w:cs="Times New Roman"/>
                <w:sz w:val="20"/>
                <w:szCs w:val="20"/>
              </w:rPr>
              <w:t> </w:t>
            </w:r>
            <w:r w:rsidRPr="005B26DC" w:rsidDel="00A3582D">
              <w:rPr>
                <w:rFonts w:ascii="Times New Roman" w:hAnsi="Times New Roman" w:cs="Times New Roman"/>
                <w:sz w:val="20"/>
                <w:szCs w:val="20"/>
              </w:rPr>
              <w:t xml:space="preserve"> </w:t>
            </w:r>
            <w:r w:rsidRPr="005B26DC">
              <w:rPr>
                <w:rFonts w:ascii="Times New Roman" w:hAnsi="Times New Roman" w:cs="Times New Roman"/>
                <w:sz w:val="20"/>
                <w:szCs w:val="20"/>
              </w:rPr>
              <w:t>and</w:t>
            </w:r>
            <w:proofErr w:type="gramEnd"/>
            <w:r w:rsidRPr="005B26DC">
              <w:rPr>
                <w:rFonts w:ascii="Times New Roman" w:hAnsi="Times New Roman" w:cs="Times New Roman"/>
                <w:sz w:val="20"/>
                <w:szCs w:val="20"/>
              </w:rPr>
              <w:t xml:space="preserve"> closed at the end of the </w:t>
            </w:r>
            <w:del w:id="259" w:author="Author">
              <w:r w:rsidRPr="005B26DC" w:rsidDel="00477D31">
                <w:rPr>
                  <w:rFonts w:ascii="Times New Roman" w:hAnsi="Times New Roman" w:cs="Times New Roman"/>
                  <w:sz w:val="20"/>
                  <w:szCs w:val="20"/>
                </w:rPr>
                <w:delText xml:space="preserve">period </w:delText>
              </w:r>
            </w:del>
            <w:ins w:id="260"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 xml:space="preserve">with payments, </w:t>
            </w:r>
            <w:del w:id="261" w:author="Author">
              <w:r w:rsidRPr="005B26DC" w:rsidDel="00477D31">
                <w:rPr>
                  <w:rFonts w:ascii="Times New Roman" w:hAnsi="Times New Roman" w:cs="Times New Roman"/>
                  <w:sz w:val="20"/>
                  <w:szCs w:val="20"/>
                </w:rPr>
                <w:delText>for each of the</w:delText>
              </w:r>
            </w:del>
            <w:ins w:id="262" w:author="Author">
              <w:r w:rsidR="00477D31" w:rsidRPr="005B26DC">
                <w:rPr>
                  <w:rFonts w:ascii="Times New Roman" w:hAnsi="Times New Roman" w:cs="Times New Roman"/>
                  <w:sz w:val="20"/>
                  <w:szCs w:val="20"/>
                </w:rPr>
                <w:t>by</w:t>
              </w:r>
            </w:ins>
            <w:r w:rsidRPr="005B26DC">
              <w:rPr>
                <w:rFonts w:ascii="Times New Roman" w:hAnsi="Times New Roman" w:cs="Times New Roman"/>
                <w:sz w:val="20"/>
                <w:szCs w:val="20"/>
              </w:rPr>
              <w:t xml:space="preserve"> accident/underwriting years from the year N-1 (the year before the reporting year) to N-14</w:t>
            </w:r>
            <w:r w:rsidR="00075991" w:rsidRPr="005B26DC">
              <w:rPr>
                <w:rFonts w:ascii="Times New Roman" w:hAnsi="Times New Roman" w:cs="Times New Roman"/>
                <w:sz w:val="20"/>
                <w:szCs w:val="20"/>
              </w:rPr>
              <w:t>,</w:t>
            </w:r>
            <w:r w:rsidRPr="005B26DC">
              <w:rPr>
                <w:rFonts w:ascii="Times New Roman" w:hAnsi="Times New Roman" w:cs="Times New Roman"/>
                <w:sz w:val="20"/>
                <w:szCs w:val="20"/>
              </w:rPr>
              <w:t xml:space="preserve"> amount of all previous reporting periods </w:t>
            </w:r>
            <w:r w:rsidR="00F46D42" w:rsidRPr="005B26DC">
              <w:rPr>
                <w:rFonts w:ascii="Times New Roman" w:hAnsi="Times New Roman" w:cs="Times New Roman"/>
                <w:sz w:val="20"/>
                <w:szCs w:val="20"/>
              </w:rPr>
              <w:t>prior to N-14 and the total of all the years from N-1 to prior to year N-14.</w:t>
            </w:r>
          </w:p>
          <w:p w14:paraId="186AF456" w14:textId="77777777" w:rsidR="00936D5D" w:rsidRPr="005B26DC" w:rsidRDefault="00936D5D" w:rsidP="00477D31">
            <w:pPr>
              <w:rPr>
                <w:ins w:id="263" w:author="Author"/>
                <w:rFonts w:ascii="Times New Roman" w:hAnsi="Times New Roman" w:cs="Times New Roman"/>
                <w:sz w:val="20"/>
                <w:szCs w:val="20"/>
              </w:rPr>
            </w:pPr>
          </w:p>
          <w:p w14:paraId="5A2C3B3E" w14:textId="6CED0672" w:rsidR="00936D5D" w:rsidRPr="005B26DC" w:rsidRDefault="00936D5D" w:rsidP="00936D5D">
            <w:pPr>
              <w:rPr>
                <w:ins w:id="264" w:author="Author"/>
                <w:rFonts w:ascii="Times New Roman" w:hAnsi="Times New Roman" w:cs="Times New Roman"/>
                <w:sz w:val="20"/>
                <w:szCs w:val="20"/>
              </w:rPr>
            </w:pPr>
            <w:ins w:id="265"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7745EF59" w14:textId="49AD4CDF" w:rsidR="00E03E13" w:rsidRPr="005B26DC" w:rsidRDefault="00F46D42" w:rsidP="00477D31">
            <w:pPr>
              <w:rPr>
                <w:rFonts w:ascii="Times New Roman" w:hAnsi="Times New Roman" w:cs="Times New Roman"/>
                <w:sz w:val="20"/>
                <w:szCs w:val="20"/>
              </w:rPr>
            </w:pPr>
            <w:del w:id="266" w:author="Author">
              <w:r w:rsidRPr="005B26DC" w:rsidDel="00936D5D">
                <w:rPr>
                  <w:rFonts w:ascii="Times New Roman" w:hAnsi="Times New Roman" w:cs="Times New Roman"/>
                  <w:sz w:val="20"/>
                  <w:szCs w:val="20"/>
                </w:rPr>
                <w:delText xml:space="preserve"> </w:delText>
              </w:r>
            </w:del>
          </w:p>
        </w:tc>
      </w:tr>
      <w:tr w:rsidR="00E03E13" w:rsidRPr="00B15D43" w14:paraId="0E8D66E3" w14:textId="77777777" w:rsidTr="006F5EC7">
        <w:trPr>
          <w:trHeight w:val="664"/>
        </w:trPr>
        <w:tc>
          <w:tcPr>
            <w:tcW w:w="1216" w:type="dxa"/>
            <w:hideMark/>
          </w:tcPr>
          <w:p w14:paraId="5285BFC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C0110/ R0170 </w:t>
            </w:r>
          </w:p>
          <w:p w14:paraId="72AD3724" w14:textId="1A8A492F"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J2</w:t>
            </w:r>
            <w:r>
              <w:rPr>
                <w:rFonts w:ascii="Times New Roman" w:hAnsi="Times New Roman" w:cs="Times New Roman"/>
                <w:sz w:val="20"/>
                <w:szCs w:val="20"/>
              </w:rPr>
              <w:t>)</w:t>
            </w:r>
          </w:p>
        </w:tc>
        <w:tc>
          <w:tcPr>
            <w:tcW w:w="2721" w:type="dxa"/>
            <w:hideMark/>
          </w:tcPr>
          <w:p w14:paraId="7A294D52" w14:textId="7CEF8BC1"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w:t>
            </w:r>
            <w:del w:id="267"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ins w:id="268" w:author="Author">
              <w:r w:rsidR="001D39E4">
                <w:rPr>
                  <w:rFonts w:ascii="Times New Roman" w:hAnsi="Times New Roman" w:cs="Times New Roman"/>
                  <w:sz w:val="20"/>
                  <w:szCs w:val="20"/>
                </w:rPr>
                <w:t>year</w:t>
              </w:r>
            </w:ins>
            <w:del w:id="269" w:author="Author">
              <w:r w:rsidRPr="006F5EC7" w:rsidDel="001D39E4">
                <w:rPr>
                  <w:rFonts w:ascii="Times New Roman" w:hAnsi="Times New Roman" w:cs="Times New Roman"/>
                  <w:sz w:val="20"/>
                  <w:szCs w:val="20"/>
                </w:rPr>
                <w:delText>period</w:delText>
              </w:r>
            </w:del>
            <w:r w:rsidRPr="006F5EC7">
              <w:rPr>
                <w:rFonts w:ascii="Times New Roman" w:hAnsi="Times New Roman" w:cs="Times New Roman"/>
                <w:sz w:val="20"/>
                <w:szCs w:val="20"/>
              </w:rPr>
              <w:t xml:space="preserve"> - Number of claims</w:t>
            </w:r>
          </w:p>
        </w:tc>
        <w:tc>
          <w:tcPr>
            <w:tcW w:w="5305" w:type="dxa"/>
            <w:hideMark/>
          </w:tcPr>
          <w:p w14:paraId="1D883CB3" w14:textId="319ACF08"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reported </w:t>
            </w:r>
            <w:del w:id="270" w:author="Author">
              <w:r w:rsidRPr="005B26DC" w:rsidDel="00477D31">
                <w:rPr>
                  <w:rFonts w:ascii="Times New Roman" w:hAnsi="Times New Roman" w:cs="Times New Roman"/>
                  <w:sz w:val="20"/>
                  <w:szCs w:val="20"/>
                </w:rPr>
                <w:delText xml:space="preserve"> </w:delText>
              </w:r>
            </w:del>
            <w:r w:rsidRPr="005B26DC">
              <w:rPr>
                <w:rFonts w:ascii="Times New Roman" w:hAnsi="Times New Roman" w:cs="Times New Roman"/>
                <w:sz w:val="20"/>
                <w:szCs w:val="20"/>
              </w:rPr>
              <w:t xml:space="preserve">during the year and still open at the end of the </w:t>
            </w:r>
            <w:del w:id="271" w:author="Author">
              <w:r w:rsidRPr="005B26DC" w:rsidDel="00477D31">
                <w:rPr>
                  <w:rFonts w:ascii="Times New Roman" w:hAnsi="Times New Roman" w:cs="Times New Roman"/>
                  <w:sz w:val="20"/>
                  <w:szCs w:val="20"/>
                </w:rPr>
                <w:delText>period</w:delText>
              </w:r>
            </w:del>
            <w:ins w:id="272"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for the accident/underwriting year, regarding the reporting year N.</w:t>
            </w:r>
          </w:p>
        </w:tc>
      </w:tr>
      <w:tr w:rsidR="00E03E13" w:rsidRPr="00B15D43" w14:paraId="116B6562" w14:textId="77777777" w:rsidTr="006F5EC7">
        <w:trPr>
          <w:trHeight w:val="1160"/>
        </w:trPr>
        <w:tc>
          <w:tcPr>
            <w:tcW w:w="1216" w:type="dxa"/>
            <w:hideMark/>
          </w:tcPr>
          <w:p w14:paraId="0AE6FFBA"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C0120/ R0170</w:t>
            </w:r>
          </w:p>
          <w:p w14:paraId="61B0CD5B" w14:textId="1666EA94"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K2</w:t>
            </w:r>
            <w:r>
              <w:rPr>
                <w:rFonts w:ascii="Times New Roman" w:hAnsi="Times New Roman" w:cs="Times New Roman"/>
                <w:sz w:val="20"/>
                <w:szCs w:val="20"/>
              </w:rPr>
              <w:t>)</w:t>
            </w:r>
          </w:p>
        </w:tc>
        <w:tc>
          <w:tcPr>
            <w:tcW w:w="2721" w:type="dxa"/>
            <w:hideMark/>
          </w:tcPr>
          <w:p w14:paraId="56C3136B" w14:textId="3859A91C"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w:t>
            </w:r>
            <w:del w:id="273"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274" w:author="Author">
              <w:r w:rsidRPr="006F5EC7" w:rsidDel="001D39E4">
                <w:rPr>
                  <w:rFonts w:ascii="Times New Roman" w:hAnsi="Times New Roman" w:cs="Times New Roman"/>
                  <w:sz w:val="20"/>
                  <w:szCs w:val="20"/>
                </w:rPr>
                <w:delText>period</w:delText>
              </w:r>
            </w:del>
            <w:ins w:id="275"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 Gross payments made during the current year</w:t>
            </w:r>
          </w:p>
        </w:tc>
        <w:tc>
          <w:tcPr>
            <w:tcW w:w="5305" w:type="dxa"/>
            <w:hideMark/>
          </w:tcPr>
          <w:p w14:paraId="6DE9959C" w14:textId="57D833B1" w:rsidR="00E03E13" w:rsidRPr="005B26DC" w:rsidRDefault="00E03E13" w:rsidP="00477D31">
            <w:pPr>
              <w:rPr>
                <w:ins w:id="276"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277" w:author="Author">
              <w:r w:rsidR="007B7696" w:rsidRPr="005B26DC">
                <w:rPr>
                  <w:rFonts w:ascii="Times New Roman" w:hAnsi="Times New Roman" w:cs="Times New Roman"/>
                  <w:sz w:val="20"/>
                  <w:szCs w:val="20"/>
                </w:rPr>
                <w:t>,</w:t>
              </w:r>
            </w:ins>
            <w:r w:rsidRPr="005B26DC">
              <w:rPr>
                <w:rFonts w:ascii="Times New Roman" w:hAnsi="Times New Roman" w:cs="Times New Roman"/>
                <w:sz w:val="20"/>
                <w:szCs w:val="20"/>
              </w:rPr>
              <w:t xml:space="preserve"> </w:t>
            </w:r>
            <w:ins w:id="278" w:author="Author">
              <w:r w:rsidR="00395A75" w:rsidRPr="0046103A">
                <w:rPr>
                  <w:rFonts w:ascii="Times New Roman" w:hAnsi="Times New Roman" w:cs="Times New Roman"/>
                  <w:sz w:val="20"/>
                  <w:szCs w:val="20"/>
                  <w:rPrChange w:id="279" w:author="Author">
                    <w:rPr>
                      <w:rFonts w:ascii="Times New Roman" w:hAnsi="Times New Roman" w:cs="Times New Roman"/>
                      <w:sz w:val="20"/>
                      <w:szCs w:val="20"/>
                      <w:highlight w:val="yellow"/>
                    </w:rPr>
                  </w:rPrChange>
                </w:rPr>
                <w:t xml:space="preserve">net of salvage and </w:t>
              </w:r>
              <w:proofErr w:type="spellStart"/>
              <w:r w:rsidR="00395A75" w:rsidRPr="0046103A">
                <w:rPr>
                  <w:rFonts w:ascii="Times New Roman" w:hAnsi="Times New Roman" w:cs="Times New Roman"/>
                  <w:sz w:val="20"/>
                  <w:szCs w:val="20"/>
                  <w:rPrChange w:id="280" w:author="Author">
                    <w:rPr>
                      <w:rFonts w:ascii="Times New Roman" w:hAnsi="Times New Roman" w:cs="Times New Roman"/>
                      <w:sz w:val="20"/>
                      <w:szCs w:val="20"/>
                      <w:highlight w:val="yellow"/>
                    </w:rPr>
                  </w:rPrChange>
                </w:rPr>
                <w:t>subrogation,</w:t>
              </w:r>
            </w:ins>
            <w:r w:rsidRPr="005B26DC">
              <w:rPr>
                <w:rFonts w:ascii="Times New Roman" w:hAnsi="Times New Roman" w:cs="Times New Roman"/>
                <w:sz w:val="20"/>
                <w:szCs w:val="20"/>
              </w:rPr>
              <w:t>made</w:t>
            </w:r>
            <w:proofErr w:type="spellEnd"/>
            <w:r w:rsidRPr="005B26DC">
              <w:rPr>
                <w:rFonts w:ascii="Times New Roman" w:hAnsi="Times New Roman" w:cs="Times New Roman"/>
                <w:sz w:val="20"/>
                <w:szCs w:val="20"/>
              </w:rPr>
              <w:t xml:space="preserve"> during the current year regarding claims reported during the year and still open at the end of the reporting </w:t>
            </w:r>
            <w:del w:id="281" w:author="Author">
              <w:r w:rsidRPr="005B26DC" w:rsidDel="00477D31">
                <w:rPr>
                  <w:rFonts w:ascii="Times New Roman" w:hAnsi="Times New Roman" w:cs="Times New Roman"/>
                  <w:sz w:val="20"/>
                  <w:szCs w:val="20"/>
                </w:rPr>
                <w:delText>period</w:delText>
              </w:r>
            </w:del>
            <w:ins w:id="282"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for the accident/ underwriting year, regarding the reporting year N.</w:t>
            </w:r>
          </w:p>
          <w:p w14:paraId="351D6494" w14:textId="77777777" w:rsidR="00936D5D" w:rsidRPr="005B26DC" w:rsidRDefault="00936D5D" w:rsidP="00477D31">
            <w:pPr>
              <w:rPr>
                <w:ins w:id="283" w:author="Author"/>
                <w:rFonts w:ascii="Times New Roman" w:hAnsi="Times New Roman" w:cs="Times New Roman"/>
                <w:sz w:val="20"/>
                <w:szCs w:val="20"/>
              </w:rPr>
            </w:pPr>
          </w:p>
          <w:p w14:paraId="43A8529D" w14:textId="68A1029D" w:rsidR="00936D5D" w:rsidRPr="005B26DC" w:rsidRDefault="00936D5D" w:rsidP="00936D5D">
            <w:pPr>
              <w:rPr>
                <w:ins w:id="284" w:author="Author"/>
                <w:rFonts w:ascii="Times New Roman" w:hAnsi="Times New Roman" w:cs="Times New Roman"/>
                <w:sz w:val="20"/>
                <w:szCs w:val="20"/>
              </w:rPr>
            </w:pPr>
            <w:ins w:id="285"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14CCD746" w14:textId="32F7F1ED" w:rsidR="00936D5D" w:rsidRPr="005B26DC" w:rsidRDefault="00936D5D" w:rsidP="00477D31">
            <w:pPr>
              <w:rPr>
                <w:rFonts w:ascii="Times New Roman" w:hAnsi="Times New Roman" w:cs="Times New Roman"/>
                <w:sz w:val="20"/>
                <w:szCs w:val="20"/>
              </w:rPr>
            </w:pPr>
          </w:p>
        </w:tc>
      </w:tr>
      <w:tr w:rsidR="00E03E13" w:rsidRPr="00B15D43" w14:paraId="0315A891" w14:textId="77777777" w:rsidTr="006F5EC7">
        <w:trPr>
          <w:trHeight w:val="863"/>
        </w:trPr>
        <w:tc>
          <w:tcPr>
            <w:tcW w:w="1216" w:type="dxa"/>
            <w:hideMark/>
          </w:tcPr>
          <w:p w14:paraId="643A2C1A"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C0130/ R0170 </w:t>
            </w:r>
          </w:p>
          <w:p w14:paraId="601D28FB" w14:textId="2A79CBAF"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L2</w:t>
            </w:r>
            <w:r>
              <w:rPr>
                <w:rFonts w:ascii="Times New Roman" w:hAnsi="Times New Roman" w:cs="Times New Roman"/>
                <w:sz w:val="20"/>
                <w:szCs w:val="20"/>
              </w:rPr>
              <w:t>)</w:t>
            </w:r>
          </w:p>
        </w:tc>
        <w:tc>
          <w:tcPr>
            <w:tcW w:w="2721" w:type="dxa"/>
            <w:hideMark/>
          </w:tcPr>
          <w:p w14:paraId="59BA10DB" w14:textId="2471C168"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Claims reported during the year, Open Claims </w:t>
            </w:r>
            <w:del w:id="286"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287" w:author="Author">
              <w:r w:rsidRPr="006F5EC7" w:rsidDel="001D39E4">
                <w:rPr>
                  <w:rFonts w:ascii="Times New Roman" w:hAnsi="Times New Roman" w:cs="Times New Roman"/>
                  <w:sz w:val="20"/>
                  <w:szCs w:val="20"/>
                </w:rPr>
                <w:delText xml:space="preserve">period </w:delText>
              </w:r>
            </w:del>
            <w:ins w:id="288"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RBNS at the end of the period</w:t>
            </w:r>
          </w:p>
        </w:tc>
        <w:tc>
          <w:tcPr>
            <w:tcW w:w="5305" w:type="dxa"/>
            <w:hideMark/>
          </w:tcPr>
          <w:p w14:paraId="2B762A80" w14:textId="763A8866" w:rsidR="00E03E13" w:rsidRPr="005B26DC" w:rsidRDefault="00E03E13" w:rsidP="00477D31">
            <w:pPr>
              <w:rPr>
                <w:ins w:id="289" w:author="Author"/>
                <w:rFonts w:ascii="Times New Roman" w:hAnsi="Times New Roman" w:cs="Times New Roman"/>
                <w:sz w:val="20"/>
                <w:szCs w:val="20"/>
              </w:rPr>
            </w:pPr>
            <w:r w:rsidRPr="005B26DC">
              <w:rPr>
                <w:rFonts w:ascii="Times New Roman" w:hAnsi="Times New Roman" w:cs="Times New Roman"/>
                <w:sz w:val="20"/>
                <w:szCs w:val="20"/>
              </w:rPr>
              <w:t>The amount of gross RBNS Claims</w:t>
            </w:r>
            <w:del w:id="290" w:author="Author">
              <w:r w:rsidRPr="005B26DC" w:rsidDel="00395A75">
                <w:rPr>
                  <w:rFonts w:ascii="Times New Roman" w:hAnsi="Times New Roman" w:cs="Times New Roman"/>
                  <w:sz w:val="20"/>
                  <w:szCs w:val="20"/>
                </w:rPr>
                <w:delText xml:space="preserve"> </w:delText>
              </w:r>
            </w:del>
            <w:ins w:id="291" w:author="Author">
              <w:r w:rsidR="00395A75" w:rsidRPr="0046103A">
                <w:rPr>
                  <w:rFonts w:ascii="Times New Roman" w:hAnsi="Times New Roman" w:cs="Times New Roman"/>
                  <w:sz w:val="20"/>
                  <w:szCs w:val="20"/>
                  <w:rPrChange w:id="292" w:author="Author">
                    <w:rPr>
                      <w:rFonts w:ascii="Times New Roman" w:hAnsi="Times New Roman" w:cs="Times New Roman"/>
                      <w:sz w:val="20"/>
                      <w:szCs w:val="20"/>
                      <w:highlight w:val="yellow"/>
                    </w:rPr>
                  </w:rPrChange>
                </w:rPr>
                <w:t>, net of salvage and subrogation,</w:t>
              </w:r>
              <w:r w:rsidR="00395A75" w:rsidRPr="005B26DC">
                <w:rPr>
                  <w:rFonts w:ascii="Times New Roman" w:hAnsi="Times New Roman" w:cs="Times New Roman"/>
                  <w:sz w:val="20"/>
                  <w:szCs w:val="20"/>
                </w:rPr>
                <w:t xml:space="preserve"> </w:t>
              </w:r>
            </w:ins>
            <w:r w:rsidRPr="005B26DC">
              <w:rPr>
                <w:rFonts w:ascii="Times New Roman" w:hAnsi="Times New Roman" w:cs="Times New Roman"/>
                <w:sz w:val="20"/>
                <w:szCs w:val="20"/>
              </w:rPr>
              <w:t xml:space="preserve">at the end of the period regarding claims reported during the year and still open at the end of the reporting </w:t>
            </w:r>
            <w:del w:id="293" w:author="Author">
              <w:r w:rsidRPr="005B26DC" w:rsidDel="00477D31">
                <w:rPr>
                  <w:rFonts w:ascii="Times New Roman" w:hAnsi="Times New Roman" w:cs="Times New Roman"/>
                  <w:sz w:val="20"/>
                  <w:szCs w:val="20"/>
                </w:rPr>
                <w:delText>period</w:delText>
              </w:r>
            </w:del>
            <w:ins w:id="294"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 for the accident/ underwriting year, regarding the reporting year N.</w:t>
            </w:r>
          </w:p>
          <w:p w14:paraId="6F4945B1" w14:textId="77777777" w:rsidR="00936D5D" w:rsidRPr="005B26DC" w:rsidRDefault="00936D5D" w:rsidP="00477D31">
            <w:pPr>
              <w:rPr>
                <w:ins w:id="295" w:author="Author"/>
                <w:rFonts w:ascii="Times New Roman" w:hAnsi="Times New Roman" w:cs="Times New Roman"/>
                <w:sz w:val="20"/>
                <w:szCs w:val="20"/>
              </w:rPr>
            </w:pPr>
          </w:p>
          <w:p w14:paraId="6903854B" w14:textId="292E471F" w:rsidR="00936D5D" w:rsidRPr="005B26DC" w:rsidRDefault="00936D5D" w:rsidP="00936D5D">
            <w:pPr>
              <w:rPr>
                <w:ins w:id="296" w:author="Author"/>
                <w:rFonts w:ascii="Times New Roman" w:hAnsi="Times New Roman" w:cs="Times New Roman"/>
                <w:sz w:val="20"/>
                <w:szCs w:val="20"/>
              </w:rPr>
            </w:pPr>
            <w:ins w:id="297"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52257C12" w14:textId="0355758D" w:rsidR="00936D5D" w:rsidRPr="005B26DC" w:rsidRDefault="00936D5D" w:rsidP="00477D31">
            <w:pPr>
              <w:rPr>
                <w:rFonts w:ascii="Times New Roman" w:hAnsi="Times New Roman" w:cs="Times New Roman"/>
                <w:sz w:val="20"/>
                <w:szCs w:val="20"/>
              </w:rPr>
            </w:pPr>
          </w:p>
        </w:tc>
      </w:tr>
      <w:tr w:rsidR="00E03E13" w:rsidRPr="00B15D43" w14:paraId="450CECE4" w14:textId="77777777" w:rsidTr="006F5EC7">
        <w:trPr>
          <w:trHeight w:val="1213"/>
        </w:trPr>
        <w:tc>
          <w:tcPr>
            <w:tcW w:w="1216" w:type="dxa"/>
            <w:hideMark/>
          </w:tcPr>
          <w:p w14:paraId="686166A4"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C0140/ R0170 </w:t>
            </w:r>
          </w:p>
          <w:p w14:paraId="70F076F9" w14:textId="3FB30BB7"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M2</w:t>
            </w:r>
            <w:r>
              <w:rPr>
                <w:rFonts w:ascii="Times New Roman" w:hAnsi="Times New Roman" w:cs="Times New Roman"/>
                <w:sz w:val="20"/>
                <w:szCs w:val="20"/>
              </w:rPr>
              <w:t>)</w:t>
            </w:r>
          </w:p>
        </w:tc>
        <w:tc>
          <w:tcPr>
            <w:tcW w:w="2721" w:type="dxa"/>
            <w:hideMark/>
          </w:tcPr>
          <w:p w14:paraId="5411266B" w14:textId="290B45CA"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w:t>
            </w:r>
            <w:del w:id="298"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 at the end of the </w:t>
            </w:r>
            <w:del w:id="299" w:author="Author">
              <w:r w:rsidRPr="006F5EC7" w:rsidDel="001D39E4">
                <w:rPr>
                  <w:rFonts w:ascii="Times New Roman" w:hAnsi="Times New Roman" w:cs="Times New Roman"/>
                  <w:sz w:val="20"/>
                  <w:szCs w:val="20"/>
                </w:rPr>
                <w:delText>period</w:delText>
              </w:r>
            </w:del>
            <w:ins w:id="300"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settled </w:t>
            </w:r>
            <w:ins w:id="301"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Number of claims ended with payments</w:t>
            </w:r>
          </w:p>
        </w:tc>
        <w:tc>
          <w:tcPr>
            <w:tcW w:w="5305" w:type="dxa"/>
            <w:hideMark/>
          </w:tcPr>
          <w:p w14:paraId="30FBC04C" w14:textId="40F4D48C" w:rsidR="00E03E13" w:rsidRPr="005B26DC" w:rsidRDefault="00E03E13" w:rsidP="00477D31">
            <w:pPr>
              <w:rPr>
                <w:rFonts w:ascii="Times New Roman" w:hAnsi="Times New Roman" w:cs="Times New Roman"/>
                <w:sz w:val="20"/>
                <w:szCs w:val="20"/>
              </w:rPr>
            </w:pPr>
            <w:r w:rsidRPr="005B26DC">
              <w:rPr>
                <w:rFonts w:ascii="Times New Roman" w:hAnsi="Times New Roman" w:cs="Times New Roman"/>
                <w:sz w:val="20"/>
                <w:szCs w:val="20"/>
              </w:rPr>
              <w:t xml:space="preserve">The number of Claims reported during the year and closed at the end of the </w:t>
            </w:r>
            <w:del w:id="302" w:author="Author">
              <w:r w:rsidRPr="005B26DC" w:rsidDel="00477D31">
                <w:rPr>
                  <w:rFonts w:ascii="Times New Roman" w:hAnsi="Times New Roman" w:cs="Times New Roman"/>
                  <w:sz w:val="20"/>
                  <w:szCs w:val="20"/>
                </w:rPr>
                <w:delText xml:space="preserve">period </w:delText>
              </w:r>
            </w:del>
            <w:ins w:id="303"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and settled with payments, for the accident/ underwriting year, regarding the reporting year N.</w:t>
            </w:r>
          </w:p>
        </w:tc>
      </w:tr>
      <w:tr w:rsidR="00E03E13" w:rsidRPr="00B15D43" w14:paraId="30EE920A" w14:textId="77777777" w:rsidTr="006F5EC7">
        <w:trPr>
          <w:trHeight w:val="808"/>
        </w:trPr>
        <w:tc>
          <w:tcPr>
            <w:tcW w:w="1216" w:type="dxa"/>
            <w:hideMark/>
          </w:tcPr>
          <w:p w14:paraId="0061FEBE"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C0150/ R0170 </w:t>
            </w:r>
          </w:p>
          <w:p w14:paraId="1BE8B308" w14:textId="732C5D77"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N2</w:t>
            </w:r>
            <w:r>
              <w:rPr>
                <w:rFonts w:ascii="Times New Roman" w:hAnsi="Times New Roman" w:cs="Times New Roman"/>
                <w:sz w:val="20"/>
                <w:szCs w:val="20"/>
              </w:rPr>
              <w:t>)</w:t>
            </w:r>
          </w:p>
        </w:tc>
        <w:tc>
          <w:tcPr>
            <w:tcW w:w="2721" w:type="dxa"/>
            <w:hideMark/>
          </w:tcPr>
          <w:p w14:paraId="49290954" w14:textId="03B4DA0F"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w:t>
            </w:r>
            <w:del w:id="304"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 at the end of the </w:t>
            </w:r>
            <w:del w:id="305" w:author="Author">
              <w:r w:rsidRPr="006F5EC7" w:rsidDel="001D39E4">
                <w:rPr>
                  <w:rFonts w:ascii="Times New Roman" w:hAnsi="Times New Roman" w:cs="Times New Roman"/>
                  <w:sz w:val="20"/>
                  <w:szCs w:val="20"/>
                </w:rPr>
                <w:delText>period</w:delText>
              </w:r>
            </w:del>
            <w:ins w:id="306"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xml:space="preserve">, settled </w:t>
            </w:r>
            <w:ins w:id="307"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Gross payments made during the current year</w:t>
            </w:r>
          </w:p>
        </w:tc>
        <w:tc>
          <w:tcPr>
            <w:tcW w:w="5305" w:type="dxa"/>
            <w:hideMark/>
          </w:tcPr>
          <w:p w14:paraId="471D80F6" w14:textId="1CA48A31" w:rsidR="00E03E13" w:rsidRPr="005B26DC" w:rsidRDefault="00E03E13" w:rsidP="00477D31">
            <w:pPr>
              <w:rPr>
                <w:ins w:id="308" w:author="Author"/>
                <w:rFonts w:ascii="Times New Roman" w:hAnsi="Times New Roman" w:cs="Times New Roman"/>
                <w:sz w:val="20"/>
                <w:szCs w:val="20"/>
              </w:rPr>
            </w:pPr>
            <w:r w:rsidRPr="005B26DC">
              <w:rPr>
                <w:rFonts w:ascii="Times New Roman" w:hAnsi="Times New Roman" w:cs="Times New Roman"/>
                <w:sz w:val="20"/>
                <w:szCs w:val="20"/>
              </w:rPr>
              <w:t>The amount of gross payments</w:t>
            </w:r>
            <w:ins w:id="309" w:author="Author">
              <w:r w:rsidR="007B7696" w:rsidRPr="005B26DC">
                <w:rPr>
                  <w:rFonts w:ascii="Times New Roman" w:hAnsi="Times New Roman" w:cs="Times New Roman"/>
                  <w:sz w:val="20"/>
                  <w:szCs w:val="20"/>
                </w:rPr>
                <w:t>,</w:t>
              </w:r>
              <w:r w:rsidR="005B26DC">
                <w:rPr>
                  <w:rFonts w:ascii="Times New Roman" w:hAnsi="Times New Roman" w:cs="Times New Roman"/>
                  <w:sz w:val="20"/>
                  <w:szCs w:val="20"/>
                </w:rPr>
                <w:t xml:space="preserve"> </w:t>
              </w:r>
              <w:r w:rsidR="00395A75" w:rsidRPr="0046103A">
                <w:rPr>
                  <w:rFonts w:ascii="Times New Roman" w:hAnsi="Times New Roman" w:cs="Times New Roman"/>
                  <w:sz w:val="20"/>
                  <w:szCs w:val="20"/>
                  <w:rPrChange w:id="310" w:author="Author">
                    <w:rPr>
                      <w:rFonts w:ascii="Times New Roman" w:hAnsi="Times New Roman" w:cs="Times New Roman"/>
                      <w:sz w:val="20"/>
                      <w:szCs w:val="20"/>
                      <w:highlight w:val="yellow"/>
                    </w:rPr>
                  </w:rPrChange>
                </w:rPr>
                <w:t>net of salvage and subrogation,</w:t>
              </w:r>
            </w:ins>
            <w:r w:rsidRPr="005B26DC">
              <w:rPr>
                <w:rFonts w:ascii="Times New Roman" w:hAnsi="Times New Roman" w:cs="Times New Roman"/>
                <w:sz w:val="20"/>
                <w:szCs w:val="20"/>
              </w:rPr>
              <w:t xml:space="preserve"> made during the current year regarding claims reported during the year and closed at the end of the </w:t>
            </w:r>
            <w:del w:id="311" w:author="Author">
              <w:r w:rsidRPr="005B26DC" w:rsidDel="00477D31">
                <w:rPr>
                  <w:rFonts w:ascii="Times New Roman" w:hAnsi="Times New Roman" w:cs="Times New Roman"/>
                  <w:sz w:val="20"/>
                  <w:szCs w:val="20"/>
                </w:rPr>
                <w:delText xml:space="preserve">period </w:delText>
              </w:r>
            </w:del>
            <w:ins w:id="312" w:author="Author">
              <w:r w:rsidR="00477D31" w:rsidRPr="005B26DC">
                <w:rPr>
                  <w:rFonts w:ascii="Times New Roman" w:hAnsi="Times New Roman" w:cs="Times New Roman"/>
                  <w:sz w:val="20"/>
                  <w:szCs w:val="20"/>
                </w:rPr>
                <w:t xml:space="preserve">year </w:t>
              </w:r>
            </w:ins>
            <w:r w:rsidRPr="005B26DC">
              <w:rPr>
                <w:rFonts w:ascii="Times New Roman" w:hAnsi="Times New Roman" w:cs="Times New Roman"/>
                <w:sz w:val="20"/>
                <w:szCs w:val="20"/>
              </w:rPr>
              <w:t>and settled with payments, for the accident/ underwriting year, regarding the reporting year N.</w:t>
            </w:r>
          </w:p>
          <w:p w14:paraId="51E93ABA" w14:textId="77777777" w:rsidR="00936D5D" w:rsidRPr="005B26DC" w:rsidRDefault="00936D5D" w:rsidP="00477D31">
            <w:pPr>
              <w:rPr>
                <w:ins w:id="313" w:author="Author"/>
                <w:rFonts w:ascii="Times New Roman" w:hAnsi="Times New Roman" w:cs="Times New Roman"/>
                <w:sz w:val="20"/>
                <w:szCs w:val="20"/>
              </w:rPr>
            </w:pPr>
          </w:p>
          <w:p w14:paraId="7B7ED7D8" w14:textId="0E726AE8" w:rsidR="00936D5D" w:rsidRPr="005B26DC" w:rsidRDefault="00936D5D" w:rsidP="00936D5D">
            <w:pPr>
              <w:rPr>
                <w:ins w:id="314" w:author="Author"/>
                <w:rFonts w:ascii="Times New Roman" w:hAnsi="Times New Roman" w:cs="Times New Roman"/>
                <w:sz w:val="20"/>
                <w:szCs w:val="20"/>
              </w:rPr>
            </w:pPr>
            <w:ins w:id="315"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4657CA09" w14:textId="6D08E8C3" w:rsidR="00936D5D" w:rsidRPr="005B26DC" w:rsidRDefault="00936D5D" w:rsidP="00477D31">
            <w:pPr>
              <w:rPr>
                <w:rFonts w:ascii="Times New Roman" w:hAnsi="Times New Roman" w:cs="Times New Roman"/>
                <w:sz w:val="20"/>
                <w:szCs w:val="20"/>
              </w:rPr>
            </w:pPr>
          </w:p>
        </w:tc>
      </w:tr>
      <w:tr w:rsidR="00E03E13" w:rsidRPr="00B15D43" w14:paraId="52D7D06D" w14:textId="77777777" w:rsidTr="006F5EC7">
        <w:trPr>
          <w:trHeight w:val="1066"/>
        </w:trPr>
        <w:tc>
          <w:tcPr>
            <w:tcW w:w="1216" w:type="dxa"/>
            <w:hideMark/>
          </w:tcPr>
          <w:p w14:paraId="39D1CFAE"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C0160/ R0170 </w:t>
            </w:r>
          </w:p>
          <w:p w14:paraId="4B654A25" w14:textId="180542E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O2</w:t>
            </w:r>
            <w:r>
              <w:rPr>
                <w:rFonts w:ascii="Times New Roman" w:hAnsi="Times New Roman" w:cs="Times New Roman"/>
                <w:sz w:val="20"/>
                <w:szCs w:val="20"/>
              </w:rPr>
              <w:t>)</w:t>
            </w:r>
          </w:p>
        </w:tc>
        <w:tc>
          <w:tcPr>
            <w:tcW w:w="2721" w:type="dxa"/>
            <w:hideMark/>
          </w:tcPr>
          <w:p w14:paraId="07DA5658" w14:textId="0E8E5CE3"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Claims reported during the year, Closed Claims</w:t>
            </w:r>
            <w:del w:id="316"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 at the end of the </w:t>
            </w:r>
            <w:del w:id="317" w:author="Author">
              <w:r w:rsidRPr="006F5EC7" w:rsidDel="001D39E4">
                <w:rPr>
                  <w:rFonts w:ascii="Times New Roman" w:hAnsi="Times New Roman" w:cs="Times New Roman"/>
                  <w:sz w:val="20"/>
                  <w:szCs w:val="20"/>
                </w:rPr>
                <w:delText>period</w:delText>
              </w:r>
            </w:del>
            <w:ins w:id="318"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settled without any payment - Number of claims ended without any payment</w:t>
            </w:r>
          </w:p>
        </w:tc>
        <w:tc>
          <w:tcPr>
            <w:tcW w:w="5305" w:type="dxa"/>
            <w:hideMark/>
          </w:tcPr>
          <w:p w14:paraId="5E2F2CD5" w14:textId="271246A3" w:rsidR="00E03E13" w:rsidRPr="006F5EC7" w:rsidRDefault="00E03E13" w:rsidP="00477D31">
            <w:pPr>
              <w:rPr>
                <w:rFonts w:ascii="Times New Roman" w:hAnsi="Times New Roman" w:cs="Times New Roman"/>
                <w:sz w:val="20"/>
                <w:szCs w:val="20"/>
              </w:rPr>
            </w:pPr>
            <w:r w:rsidRPr="006F5EC7">
              <w:rPr>
                <w:rFonts w:ascii="Times New Roman" w:hAnsi="Times New Roman" w:cs="Times New Roman"/>
                <w:sz w:val="20"/>
                <w:szCs w:val="20"/>
              </w:rPr>
              <w:t xml:space="preserve">The number of Claims reported during the year and closed at the end of the </w:t>
            </w:r>
            <w:del w:id="319" w:author="Author">
              <w:r w:rsidRPr="006F5EC7" w:rsidDel="00477D31">
                <w:rPr>
                  <w:rFonts w:ascii="Times New Roman" w:hAnsi="Times New Roman" w:cs="Times New Roman"/>
                  <w:sz w:val="20"/>
                  <w:szCs w:val="20"/>
                </w:rPr>
                <w:delText xml:space="preserve">period </w:delText>
              </w:r>
            </w:del>
            <w:ins w:id="320" w:author="Author">
              <w:r w:rsidR="00477D31">
                <w:rPr>
                  <w:rFonts w:ascii="Times New Roman" w:hAnsi="Times New Roman" w:cs="Times New Roman"/>
                  <w:sz w:val="20"/>
                  <w:szCs w:val="20"/>
                </w:rPr>
                <w:t>year</w:t>
              </w:r>
              <w:r w:rsidR="00477D31"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and settled without any payment, for the accident/ underwriting year, regarding the reporting year N.</w:t>
            </w:r>
          </w:p>
        </w:tc>
      </w:tr>
      <w:tr w:rsidR="00E03E13" w:rsidRPr="00B15D43" w14:paraId="55C15D52" w14:textId="77777777" w:rsidTr="0046103A">
        <w:tblPrEx>
          <w:tblW w:w="0" w:type="auto"/>
          <w:tblPrExChange w:id="321" w:author="Author">
            <w:tblPrEx>
              <w:tblW w:w="0" w:type="auto"/>
            </w:tblPrEx>
          </w:tblPrExChange>
        </w:tblPrEx>
        <w:trPr>
          <w:trHeight w:val="1072"/>
          <w:trPrChange w:id="322" w:author="Author">
            <w:trPr>
              <w:trHeight w:val="1266"/>
            </w:trPr>
          </w:trPrChange>
        </w:trPr>
        <w:tc>
          <w:tcPr>
            <w:tcW w:w="1216" w:type="dxa"/>
            <w:hideMark/>
            <w:tcPrChange w:id="323" w:author="Author">
              <w:tcPr>
                <w:tcW w:w="1216" w:type="dxa"/>
                <w:hideMark/>
              </w:tcPr>
            </w:tcPrChange>
          </w:tcPr>
          <w:p w14:paraId="79268477"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C0110/ R0180 </w:t>
            </w:r>
          </w:p>
          <w:p w14:paraId="3C63D8C3" w14:textId="56674BEA"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J3</w:t>
            </w:r>
            <w:r>
              <w:rPr>
                <w:rFonts w:ascii="Times New Roman" w:hAnsi="Times New Roman" w:cs="Times New Roman"/>
                <w:sz w:val="20"/>
                <w:szCs w:val="20"/>
              </w:rPr>
              <w:t>)</w:t>
            </w:r>
          </w:p>
        </w:tc>
        <w:tc>
          <w:tcPr>
            <w:tcW w:w="2721" w:type="dxa"/>
            <w:hideMark/>
            <w:tcPrChange w:id="324" w:author="Author">
              <w:tcPr>
                <w:tcW w:w="2721" w:type="dxa"/>
                <w:hideMark/>
              </w:tcPr>
            </w:tcPrChange>
          </w:tcPr>
          <w:p w14:paraId="5D7F91A5" w14:textId="60071F8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Open Claims </w:t>
            </w:r>
            <w:del w:id="325"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326" w:author="Author">
              <w:r w:rsidRPr="006F5EC7" w:rsidDel="001D39E4">
                <w:rPr>
                  <w:rFonts w:ascii="Times New Roman" w:hAnsi="Times New Roman" w:cs="Times New Roman"/>
                  <w:sz w:val="20"/>
                  <w:szCs w:val="20"/>
                </w:rPr>
                <w:delText xml:space="preserve">period </w:delText>
              </w:r>
            </w:del>
            <w:ins w:id="327"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Number of claims</w:t>
            </w:r>
          </w:p>
        </w:tc>
        <w:tc>
          <w:tcPr>
            <w:tcW w:w="5305" w:type="dxa"/>
            <w:hideMark/>
            <w:tcPrChange w:id="328" w:author="Author">
              <w:tcPr>
                <w:tcW w:w="5305" w:type="dxa"/>
                <w:hideMark/>
              </w:tcPr>
            </w:tcPrChange>
          </w:tcPr>
          <w:p w14:paraId="11E84D60" w14:textId="13A97912" w:rsidR="008028D0"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 xml:space="preserve">reported during the year </w:t>
            </w:r>
            <w:r>
              <w:rPr>
                <w:rFonts w:ascii="Times New Roman" w:hAnsi="Times New Roman" w:cs="Times New Roman"/>
                <w:sz w:val="20"/>
                <w:szCs w:val="20"/>
              </w:rPr>
              <w:t>still o</w:t>
            </w:r>
            <w:r w:rsidRPr="00DC2CEF">
              <w:rPr>
                <w:rFonts w:ascii="Times New Roman" w:hAnsi="Times New Roman" w:cs="Times New Roman"/>
                <w:sz w:val="20"/>
                <w:szCs w:val="20"/>
              </w:rPr>
              <w:t xml:space="preserve">pen at the end of the </w:t>
            </w:r>
            <w:del w:id="329" w:author="Author">
              <w:r w:rsidRPr="00DC2CEF" w:rsidDel="00477D31">
                <w:rPr>
                  <w:rFonts w:ascii="Times New Roman" w:hAnsi="Times New Roman" w:cs="Times New Roman"/>
                  <w:sz w:val="20"/>
                  <w:szCs w:val="20"/>
                </w:rPr>
                <w:delText>period</w:delText>
              </w:r>
            </w:del>
            <w:ins w:id="330" w:author="Author">
              <w:r w:rsidR="00477D31">
                <w:rPr>
                  <w:rFonts w:ascii="Times New Roman" w:hAnsi="Times New Roman" w:cs="Times New Roman"/>
                  <w:sz w:val="20"/>
                  <w:szCs w:val="20"/>
                </w:rPr>
                <w:t>year</w:t>
              </w:r>
            </w:ins>
            <w:r>
              <w:rPr>
                <w:rFonts w:ascii="Times New Roman" w:hAnsi="Times New Roman" w:cs="Times New Roman"/>
                <w:sz w:val="20"/>
                <w:szCs w:val="20"/>
              </w:rPr>
              <w:t>.</w:t>
            </w:r>
          </w:p>
          <w:p w14:paraId="02035ADC" w14:textId="6B542DAA" w:rsidR="00E03E13" w:rsidRPr="006F5EC7" w:rsidRDefault="00E03E13">
            <w:pPr>
              <w:rPr>
                <w:rFonts w:ascii="Times New Roman" w:hAnsi="Times New Roman" w:cs="Times New Roman"/>
                <w:sz w:val="20"/>
                <w:szCs w:val="20"/>
              </w:rPr>
            </w:pPr>
          </w:p>
        </w:tc>
      </w:tr>
      <w:tr w:rsidR="00E03E13" w:rsidRPr="00B15D43" w14:paraId="17589DE9" w14:textId="77777777" w:rsidTr="006F5EC7">
        <w:trPr>
          <w:trHeight w:val="719"/>
        </w:trPr>
        <w:tc>
          <w:tcPr>
            <w:tcW w:w="1216" w:type="dxa"/>
            <w:hideMark/>
          </w:tcPr>
          <w:p w14:paraId="117E51A5"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C0120/ R0180 </w:t>
            </w:r>
          </w:p>
          <w:p w14:paraId="762603DB" w14:textId="03D6CA91"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K3</w:t>
            </w:r>
            <w:r>
              <w:rPr>
                <w:rFonts w:ascii="Times New Roman" w:hAnsi="Times New Roman" w:cs="Times New Roman"/>
                <w:sz w:val="20"/>
                <w:szCs w:val="20"/>
              </w:rPr>
              <w:t>)</w:t>
            </w:r>
          </w:p>
        </w:tc>
        <w:tc>
          <w:tcPr>
            <w:tcW w:w="2721" w:type="dxa"/>
            <w:hideMark/>
          </w:tcPr>
          <w:p w14:paraId="2B6EDD13" w14:textId="75CDEBE9"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Open Claims </w:t>
            </w:r>
            <w:del w:id="331"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332" w:author="Author">
              <w:r w:rsidRPr="006F5EC7" w:rsidDel="001D39E4">
                <w:rPr>
                  <w:rFonts w:ascii="Times New Roman" w:hAnsi="Times New Roman" w:cs="Times New Roman"/>
                  <w:sz w:val="20"/>
                  <w:szCs w:val="20"/>
                </w:rPr>
                <w:delText xml:space="preserve">period </w:delText>
              </w:r>
            </w:del>
            <w:ins w:id="333" w:author="Author">
              <w:r w:rsidR="001D39E4">
                <w:rPr>
                  <w:rFonts w:ascii="Times New Roman" w:hAnsi="Times New Roman" w:cs="Times New Roman"/>
                  <w:sz w:val="20"/>
                  <w:szCs w:val="20"/>
                </w:rPr>
                <w:t xml:space="preserve">year </w:t>
              </w:r>
            </w:ins>
            <w:r w:rsidRPr="006F5EC7">
              <w:rPr>
                <w:rFonts w:ascii="Times New Roman" w:hAnsi="Times New Roman" w:cs="Times New Roman"/>
                <w:sz w:val="20"/>
                <w:szCs w:val="20"/>
              </w:rPr>
              <w:t>- Gross payments made during the current year</w:t>
            </w:r>
          </w:p>
        </w:tc>
        <w:tc>
          <w:tcPr>
            <w:tcW w:w="5305" w:type="dxa"/>
          </w:tcPr>
          <w:p w14:paraId="3F9CCF75" w14:textId="4E45B612" w:rsidR="008028D0" w:rsidRPr="005B26DC" w:rsidRDefault="008028D0">
            <w:pPr>
              <w:rPr>
                <w:ins w:id="334" w:author="Author"/>
                <w:rFonts w:ascii="Times New Roman" w:hAnsi="Times New Roman" w:cs="Times New Roman"/>
                <w:sz w:val="20"/>
                <w:szCs w:val="20"/>
              </w:rPr>
            </w:pPr>
            <w:r w:rsidRPr="005B26DC">
              <w:rPr>
                <w:rFonts w:ascii="Times New Roman" w:hAnsi="Times New Roman" w:cs="Times New Roman"/>
                <w:sz w:val="20"/>
                <w:szCs w:val="20"/>
              </w:rPr>
              <w:t>Total of gross payments</w:t>
            </w:r>
            <w:ins w:id="335" w:author="Author">
              <w:r w:rsidR="007B7696" w:rsidRPr="005B26DC">
                <w:rPr>
                  <w:rFonts w:ascii="Times New Roman" w:hAnsi="Times New Roman" w:cs="Times New Roman"/>
                  <w:sz w:val="20"/>
                  <w:szCs w:val="20"/>
                </w:rPr>
                <w:t>,</w:t>
              </w:r>
            </w:ins>
            <w:r w:rsidRPr="005B26DC">
              <w:rPr>
                <w:rFonts w:ascii="Times New Roman" w:hAnsi="Times New Roman" w:cs="Times New Roman"/>
                <w:sz w:val="20"/>
                <w:szCs w:val="20"/>
              </w:rPr>
              <w:t xml:space="preserve"> </w:t>
            </w:r>
            <w:ins w:id="336" w:author="Author">
              <w:r w:rsidR="00395A75" w:rsidRPr="0046103A">
                <w:rPr>
                  <w:rFonts w:ascii="Times New Roman" w:hAnsi="Times New Roman" w:cs="Times New Roman"/>
                  <w:sz w:val="20"/>
                  <w:szCs w:val="20"/>
                  <w:rPrChange w:id="337" w:author="Author">
                    <w:rPr>
                      <w:rFonts w:ascii="Times New Roman" w:hAnsi="Times New Roman" w:cs="Times New Roman"/>
                      <w:sz w:val="20"/>
                      <w:szCs w:val="20"/>
                      <w:highlight w:val="yellow"/>
                    </w:rPr>
                  </w:rPrChange>
                </w:rPr>
                <w:t xml:space="preserve">net of salvage and </w:t>
              </w:r>
              <w:proofErr w:type="spellStart"/>
              <w:r w:rsidR="00395A75" w:rsidRPr="0046103A">
                <w:rPr>
                  <w:rFonts w:ascii="Times New Roman" w:hAnsi="Times New Roman" w:cs="Times New Roman"/>
                  <w:sz w:val="20"/>
                  <w:szCs w:val="20"/>
                  <w:rPrChange w:id="338" w:author="Author">
                    <w:rPr>
                      <w:rFonts w:ascii="Times New Roman" w:hAnsi="Times New Roman" w:cs="Times New Roman"/>
                      <w:sz w:val="20"/>
                      <w:szCs w:val="20"/>
                      <w:highlight w:val="yellow"/>
                    </w:rPr>
                  </w:rPrChange>
                </w:rPr>
                <w:t>subrogation</w:t>
              </w:r>
              <w:proofErr w:type="gramStart"/>
              <w:r w:rsidR="00395A75" w:rsidRPr="0046103A">
                <w:rPr>
                  <w:rFonts w:ascii="Times New Roman" w:hAnsi="Times New Roman" w:cs="Times New Roman"/>
                  <w:sz w:val="20"/>
                  <w:szCs w:val="20"/>
                  <w:rPrChange w:id="339" w:author="Author">
                    <w:rPr>
                      <w:rFonts w:ascii="Times New Roman" w:hAnsi="Times New Roman" w:cs="Times New Roman"/>
                      <w:sz w:val="20"/>
                      <w:szCs w:val="20"/>
                      <w:highlight w:val="yellow"/>
                    </w:rPr>
                  </w:rPrChange>
                </w:rPr>
                <w:t>,</w:t>
              </w:r>
            </w:ins>
            <w:r w:rsidRPr="005B26DC">
              <w:rPr>
                <w:rFonts w:ascii="Times New Roman" w:hAnsi="Times New Roman" w:cs="Times New Roman"/>
                <w:sz w:val="20"/>
                <w:szCs w:val="20"/>
              </w:rPr>
              <w:t>made</w:t>
            </w:r>
            <w:proofErr w:type="spellEnd"/>
            <w:proofErr w:type="gramEnd"/>
            <w:r w:rsidRPr="005B26DC">
              <w:rPr>
                <w:rFonts w:ascii="Times New Roman" w:hAnsi="Times New Roman" w:cs="Times New Roman"/>
                <w:sz w:val="20"/>
                <w:szCs w:val="20"/>
              </w:rPr>
              <w:t xml:space="preserve"> during the current year in relation to total number of claims reported during the year still open at the end of the </w:t>
            </w:r>
            <w:del w:id="340" w:author="Author">
              <w:r w:rsidRPr="005B26DC" w:rsidDel="00477D31">
                <w:rPr>
                  <w:rFonts w:ascii="Times New Roman" w:hAnsi="Times New Roman" w:cs="Times New Roman"/>
                  <w:sz w:val="20"/>
                  <w:szCs w:val="20"/>
                </w:rPr>
                <w:delText>period</w:delText>
              </w:r>
            </w:del>
            <w:ins w:id="341"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w:t>
            </w:r>
          </w:p>
          <w:p w14:paraId="4C2B7759" w14:textId="77777777" w:rsidR="00936D5D" w:rsidRPr="005B26DC" w:rsidRDefault="00936D5D">
            <w:pPr>
              <w:rPr>
                <w:ins w:id="342" w:author="Author"/>
                <w:rFonts w:ascii="Times New Roman" w:hAnsi="Times New Roman" w:cs="Times New Roman"/>
                <w:sz w:val="20"/>
                <w:szCs w:val="20"/>
              </w:rPr>
            </w:pPr>
          </w:p>
          <w:p w14:paraId="05983E50" w14:textId="1A84C9BA" w:rsidR="00936D5D" w:rsidRPr="005B26DC" w:rsidDel="00395A75" w:rsidRDefault="00936D5D" w:rsidP="00936D5D">
            <w:pPr>
              <w:rPr>
                <w:ins w:id="343" w:author="Author"/>
                <w:del w:id="344" w:author="Author"/>
                <w:rFonts w:ascii="Times New Roman" w:hAnsi="Times New Roman" w:cs="Times New Roman"/>
                <w:sz w:val="20"/>
                <w:szCs w:val="20"/>
              </w:rPr>
            </w:pPr>
            <w:ins w:id="345"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3A8E712A" w14:textId="6D9F7CD4" w:rsidR="00936D5D" w:rsidRPr="005B26DC" w:rsidDel="00395A75" w:rsidRDefault="00936D5D">
            <w:pPr>
              <w:rPr>
                <w:del w:id="346" w:author="Author"/>
                <w:rFonts w:ascii="Times New Roman" w:hAnsi="Times New Roman" w:cs="Times New Roman"/>
                <w:sz w:val="20"/>
                <w:szCs w:val="20"/>
              </w:rPr>
            </w:pPr>
          </w:p>
          <w:p w14:paraId="5723E6C3" w14:textId="11C2EFE6" w:rsidR="00E03E13" w:rsidRPr="005B26DC" w:rsidRDefault="00E03E13">
            <w:pPr>
              <w:rPr>
                <w:rFonts w:ascii="Times New Roman" w:hAnsi="Times New Roman" w:cs="Times New Roman"/>
                <w:sz w:val="20"/>
                <w:szCs w:val="20"/>
              </w:rPr>
            </w:pPr>
          </w:p>
        </w:tc>
      </w:tr>
      <w:tr w:rsidR="00E03E13" w:rsidRPr="00B15D43" w14:paraId="7DE7B26B" w14:textId="77777777" w:rsidTr="006F5EC7">
        <w:trPr>
          <w:trHeight w:val="828"/>
        </w:trPr>
        <w:tc>
          <w:tcPr>
            <w:tcW w:w="1216" w:type="dxa"/>
            <w:hideMark/>
          </w:tcPr>
          <w:p w14:paraId="7633C621"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C0130/ R0180 </w:t>
            </w:r>
          </w:p>
          <w:p w14:paraId="3DAEA9AB" w14:textId="21277608"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L3</w:t>
            </w:r>
            <w:r>
              <w:rPr>
                <w:rFonts w:ascii="Times New Roman" w:hAnsi="Times New Roman" w:cs="Times New Roman"/>
                <w:sz w:val="20"/>
                <w:szCs w:val="20"/>
              </w:rPr>
              <w:t>)</w:t>
            </w:r>
          </w:p>
        </w:tc>
        <w:tc>
          <w:tcPr>
            <w:tcW w:w="2721" w:type="dxa"/>
            <w:hideMark/>
          </w:tcPr>
          <w:p w14:paraId="70AFDD89" w14:textId="6DE0D4F3"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Open Claims </w:t>
            </w:r>
            <w:del w:id="347"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348" w:author="Author">
              <w:r w:rsidRPr="006F5EC7" w:rsidDel="001D39E4">
                <w:rPr>
                  <w:rFonts w:ascii="Times New Roman" w:hAnsi="Times New Roman" w:cs="Times New Roman"/>
                  <w:sz w:val="20"/>
                  <w:szCs w:val="20"/>
                </w:rPr>
                <w:delText xml:space="preserve">period </w:delText>
              </w:r>
            </w:del>
            <w:ins w:id="349" w:author="Author">
              <w:r w:rsidR="001D39E4">
                <w:rPr>
                  <w:rFonts w:ascii="Times New Roman" w:hAnsi="Times New Roman" w:cs="Times New Roman"/>
                  <w:sz w:val="20"/>
                  <w:szCs w:val="20"/>
                </w:rPr>
                <w:t>year</w:t>
              </w:r>
              <w:r w:rsidR="001D39E4" w:rsidRPr="006F5EC7">
                <w:rPr>
                  <w:rFonts w:ascii="Times New Roman" w:hAnsi="Times New Roman" w:cs="Times New Roman"/>
                  <w:sz w:val="20"/>
                  <w:szCs w:val="20"/>
                </w:rPr>
                <w:t xml:space="preserve"> </w:t>
              </w:r>
            </w:ins>
            <w:r w:rsidRPr="006F5EC7">
              <w:rPr>
                <w:rFonts w:ascii="Times New Roman" w:hAnsi="Times New Roman" w:cs="Times New Roman"/>
                <w:sz w:val="20"/>
                <w:szCs w:val="20"/>
              </w:rPr>
              <w:t>- Gross RBNS at the end of the period</w:t>
            </w:r>
          </w:p>
        </w:tc>
        <w:tc>
          <w:tcPr>
            <w:tcW w:w="5305" w:type="dxa"/>
            <w:hideMark/>
          </w:tcPr>
          <w:p w14:paraId="7737668F" w14:textId="733BB005" w:rsidR="008028D0" w:rsidRPr="005B26DC" w:rsidRDefault="008028D0" w:rsidP="008028D0">
            <w:pPr>
              <w:rPr>
                <w:rFonts w:ascii="Times New Roman" w:hAnsi="Times New Roman" w:cs="Times New Roman"/>
                <w:sz w:val="20"/>
                <w:szCs w:val="20"/>
              </w:rPr>
            </w:pPr>
            <w:r w:rsidRPr="005B26DC">
              <w:rPr>
                <w:rFonts w:ascii="Times New Roman" w:hAnsi="Times New Roman" w:cs="Times New Roman"/>
                <w:sz w:val="20"/>
                <w:szCs w:val="20"/>
              </w:rPr>
              <w:t>Total of Gross RBNS</w:t>
            </w:r>
            <w:del w:id="350" w:author="Author">
              <w:r w:rsidRPr="005B26DC" w:rsidDel="00395A75">
                <w:rPr>
                  <w:rFonts w:ascii="Times New Roman" w:hAnsi="Times New Roman" w:cs="Times New Roman"/>
                  <w:sz w:val="20"/>
                  <w:szCs w:val="20"/>
                </w:rPr>
                <w:delText xml:space="preserve"> </w:delText>
              </w:r>
            </w:del>
            <w:ins w:id="351" w:author="Author">
              <w:r w:rsidR="00395A75" w:rsidRPr="0046103A">
                <w:rPr>
                  <w:rFonts w:ascii="Times New Roman" w:hAnsi="Times New Roman" w:cs="Times New Roman"/>
                  <w:sz w:val="20"/>
                  <w:szCs w:val="20"/>
                  <w:rPrChange w:id="352" w:author="Author">
                    <w:rPr>
                      <w:rFonts w:ascii="Times New Roman" w:hAnsi="Times New Roman" w:cs="Times New Roman"/>
                      <w:sz w:val="20"/>
                      <w:szCs w:val="20"/>
                      <w:highlight w:val="yellow"/>
                    </w:rPr>
                  </w:rPrChange>
                </w:rPr>
                <w:t xml:space="preserve">, net of salvage and </w:t>
              </w:r>
              <w:proofErr w:type="spellStart"/>
              <w:r w:rsidR="00395A75" w:rsidRPr="0046103A">
                <w:rPr>
                  <w:rFonts w:ascii="Times New Roman" w:hAnsi="Times New Roman" w:cs="Times New Roman"/>
                  <w:sz w:val="20"/>
                  <w:szCs w:val="20"/>
                  <w:rPrChange w:id="353" w:author="Author">
                    <w:rPr>
                      <w:rFonts w:ascii="Times New Roman" w:hAnsi="Times New Roman" w:cs="Times New Roman"/>
                      <w:sz w:val="20"/>
                      <w:szCs w:val="20"/>
                      <w:highlight w:val="yellow"/>
                    </w:rPr>
                  </w:rPrChange>
                </w:rPr>
                <w:t>subrogation</w:t>
              </w:r>
              <w:proofErr w:type="gramStart"/>
              <w:r w:rsidR="00395A75" w:rsidRPr="0046103A">
                <w:rPr>
                  <w:rFonts w:ascii="Times New Roman" w:hAnsi="Times New Roman" w:cs="Times New Roman"/>
                  <w:sz w:val="20"/>
                  <w:szCs w:val="20"/>
                  <w:rPrChange w:id="354" w:author="Author">
                    <w:rPr>
                      <w:rFonts w:ascii="Times New Roman" w:hAnsi="Times New Roman" w:cs="Times New Roman"/>
                      <w:sz w:val="20"/>
                      <w:szCs w:val="20"/>
                      <w:highlight w:val="yellow"/>
                    </w:rPr>
                  </w:rPrChange>
                </w:rPr>
                <w:t>,</w:t>
              </w:r>
            </w:ins>
            <w:r w:rsidRPr="005B26DC">
              <w:rPr>
                <w:rFonts w:ascii="Times New Roman" w:hAnsi="Times New Roman" w:cs="Times New Roman"/>
                <w:sz w:val="20"/>
                <w:szCs w:val="20"/>
              </w:rPr>
              <w:t>at</w:t>
            </w:r>
            <w:proofErr w:type="spellEnd"/>
            <w:proofErr w:type="gramEnd"/>
            <w:r w:rsidRPr="005B26DC">
              <w:rPr>
                <w:rFonts w:ascii="Times New Roman" w:hAnsi="Times New Roman" w:cs="Times New Roman"/>
                <w:sz w:val="20"/>
                <w:szCs w:val="20"/>
              </w:rPr>
              <w:t xml:space="preserve"> the end of the period in relation to total number of claims reported during the year still open at the end of the </w:t>
            </w:r>
            <w:del w:id="355" w:author="Author">
              <w:r w:rsidRPr="005B26DC" w:rsidDel="00477D31">
                <w:rPr>
                  <w:rFonts w:ascii="Times New Roman" w:hAnsi="Times New Roman" w:cs="Times New Roman"/>
                  <w:sz w:val="20"/>
                  <w:szCs w:val="20"/>
                </w:rPr>
                <w:delText>period</w:delText>
              </w:r>
            </w:del>
            <w:ins w:id="356" w:author="Author">
              <w:r w:rsidR="00477D31" w:rsidRPr="005B26DC">
                <w:rPr>
                  <w:rFonts w:ascii="Times New Roman" w:hAnsi="Times New Roman" w:cs="Times New Roman"/>
                  <w:sz w:val="20"/>
                  <w:szCs w:val="20"/>
                </w:rPr>
                <w:t>year</w:t>
              </w:r>
            </w:ins>
            <w:r w:rsidRPr="005B26DC">
              <w:rPr>
                <w:rFonts w:ascii="Times New Roman" w:hAnsi="Times New Roman" w:cs="Times New Roman"/>
                <w:sz w:val="20"/>
                <w:szCs w:val="20"/>
              </w:rPr>
              <w:t>.</w:t>
            </w:r>
          </w:p>
          <w:p w14:paraId="3C9B45AD" w14:textId="77777777" w:rsidR="008028D0" w:rsidRPr="005B26DC" w:rsidRDefault="008028D0">
            <w:pPr>
              <w:rPr>
                <w:ins w:id="357" w:author="Author"/>
                <w:rFonts w:ascii="Times New Roman" w:hAnsi="Times New Roman" w:cs="Times New Roman"/>
                <w:sz w:val="20"/>
                <w:szCs w:val="20"/>
              </w:rPr>
            </w:pPr>
          </w:p>
          <w:p w14:paraId="2BCCC3AF" w14:textId="2668D4B9" w:rsidR="00936D5D" w:rsidRPr="005B26DC" w:rsidDel="00395A75" w:rsidRDefault="00936D5D">
            <w:pPr>
              <w:rPr>
                <w:ins w:id="358" w:author="Author"/>
                <w:del w:id="359" w:author="Author"/>
                <w:rFonts w:ascii="Times New Roman" w:hAnsi="Times New Roman" w:cs="Times New Roman"/>
                <w:sz w:val="20"/>
                <w:szCs w:val="20"/>
              </w:rPr>
            </w:pPr>
            <w:ins w:id="360"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1FD65E2D" w14:textId="40995B0A" w:rsidR="00936D5D" w:rsidRPr="005B26DC" w:rsidRDefault="00936D5D" w:rsidP="00395A75">
            <w:pPr>
              <w:rPr>
                <w:rFonts w:ascii="Times New Roman" w:hAnsi="Times New Roman" w:cs="Times New Roman"/>
                <w:sz w:val="20"/>
                <w:szCs w:val="20"/>
              </w:rPr>
            </w:pPr>
          </w:p>
        </w:tc>
      </w:tr>
      <w:tr w:rsidR="00E03E13" w:rsidRPr="00B15D43" w14:paraId="2DC78F56" w14:textId="77777777" w:rsidTr="006F5EC7">
        <w:trPr>
          <w:trHeight w:val="1241"/>
        </w:trPr>
        <w:tc>
          <w:tcPr>
            <w:tcW w:w="1216" w:type="dxa"/>
            <w:hideMark/>
          </w:tcPr>
          <w:p w14:paraId="5CD5240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C0140/ R0180 </w:t>
            </w:r>
          </w:p>
          <w:p w14:paraId="3CB4BD6A" w14:textId="464FCB82"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M3</w:t>
            </w:r>
            <w:r>
              <w:rPr>
                <w:rFonts w:ascii="Times New Roman" w:hAnsi="Times New Roman" w:cs="Times New Roman"/>
                <w:sz w:val="20"/>
                <w:szCs w:val="20"/>
              </w:rPr>
              <w:t>)</w:t>
            </w:r>
          </w:p>
        </w:tc>
        <w:tc>
          <w:tcPr>
            <w:tcW w:w="2721" w:type="dxa"/>
            <w:hideMark/>
          </w:tcPr>
          <w:p w14:paraId="7CD35FCC" w14:textId="3D44142D"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Closed Claims </w:t>
            </w:r>
            <w:del w:id="361"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ins w:id="362" w:author="Author">
              <w:r w:rsidR="001D39E4">
                <w:rPr>
                  <w:rFonts w:ascii="Times New Roman" w:hAnsi="Times New Roman" w:cs="Times New Roman"/>
                  <w:sz w:val="20"/>
                  <w:szCs w:val="20"/>
                </w:rPr>
                <w:t>year</w:t>
              </w:r>
            </w:ins>
            <w:del w:id="363" w:author="Author">
              <w:r w:rsidRPr="006F5EC7" w:rsidDel="001D39E4">
                <w:rPr>
                  <w:rFonts w:ascii="Times New Roman" w:hAnsi="Times New Roman" w:cs="Times New Roman"/>
                  <w:sz w:val="20"/>
                  <w:szCs w:val="20"/>
                </w:rPr>
                <w:delText>period</w:delText>
              </w:r>
            </w:del>
            <w:r w:rsidRPr="006F5EC7">
              <w:rPr>
                <w:rFonts w:ascii="Times New Roman" w:hAnsi="Times New Roman" w:cs="Times New Roman"/>
                <w:sz w:val="20"/>
                <w:szCs w:val="20"/>
              </w:rPr>
              <w:t xml:space="preserve">, settled </w:t>
            </w:r>
            <w:ins w:id="364"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Number of claims ended with payments</w:t>
            </w:r>
          </w:p>
        </w:tc>
        <w:tc>
          <w:tcPr>
            <w:tcW w:w="5305" w:type="dxa"/>
            <w:hideMark/>
          </w:tcPr>
          <w:p w14:paraId="63AE38D8" w14:textId="6E86B5ED" w:rsidR="008028D0" w:rsidRPr="005B26DC" w:rsidRDefault="008028D0">
            <w:pPr>
              <w:rPr>
                <w:rFonts w:ascii="Times New Roman" w:hAnsi="Times New Roman" w:cs="Times New Roman"/>
                <w:sz w:val="20"/>
                <w:szCs w:val="20"/>
              </w:rPr>
            </w:pPr>
            <w:r w:rsidRPr="005B26DC">
              <w:rPr>
                <w:rFonts w:ascii="Times New Roman" w:hAnsi="Times New Roman" w:cs="Times New Roman"/>
                <w:sz w:val="20"/>
                <w:szCs w:val="20"/>
              </w:rPr>
              <w:t xml:space="preserve">Total number of claims reported during the year and closed through settled with payments. </w:t>
            </w:r>
          </w:p>
        </w:tc>
      </w:tr>
      <w:tr w:rsidR="00E03E13" w:rsidRPr="00B15D43" w14:paraId="44972C5C" w14:textId="77777777" w:rsidTr="006F5EC7">
        <w:trPr>
          <w:trHeight w:val="1007"/>
        </w:trPr>
        <w:tc>
          <w:tcPr>
            <w:tcW w:w="1216" w:type="dxa"/>
            <w:hideMark/>
          </w:tcPr>
          <w:p w14:paraId="4C6D310F"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 xml:space="preserve">C0150/ R0180 </w:t>
            </w:r>
          </w:p>
          <w:p w14:paraId="5BD29A0D" w14:textId="2F14DDD1"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N3</w:t>
            </w:r>
            <w:r>
              <w:rPr>
                <w:rFonts w:ascii="Times New Roman" w:hAnsi="Times New Roman" w:cs="Times New Roman"/>
                <w:sz w:val="20"/>
                <w:szCs w:val="20"/>
              </w:rPr>
              <w:t>)</w:t>
            </w:r>
          </w:p>
        </w:tc>
        <w:tc>
          <w:tcPr>
            <w:tcW w:w="2721" w:type="dxa"/>
            <w:hideMark/>
          </w:tcPr>
          <w:p w14:paraId="396CCD53" w14:textId="2244D742"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Closed Claims </w:t>
            </w:r>
            <w:del w:id="365"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ins w:id="366" w:author="Author">
              <w:r w:rsidR="001D39E4">
                <w:rPr>
                  <w:rFonts w:ascii="Times New Roman" w:hAnsi="Times New Roman" w:cs="Times New Roman"/>
                  <w:sz w:val="20"/>
                  <w:szCs w:val="20"/>
                </w:rPr>
                <w:t>year</w:t>
              </w:r>
            </w:ins>
            <w:del w:id="367" w:author="Author">
              <w:r w:rsidRPr="006F5EC7" w:rsidDel="001D39E4">
                <w:rPr>
                  <w:rFonts w:ascii="Times New Roman" w:hAnsi="Times New Roman" w:cs="Times New Roman"/>
                  <w:sz w:val="20"/>
                  <w:szCs w:val="20"/>
                </w:rPr>
                <w:delText>period</w:delText>
              </w:r>
            </w:del>
            <w:r w:rsidRPr="006F5EC7">
              <w:rPr>
                <w:rFonts w:ascii="Times New Roman" w:hAnsi="Times New Roman" w:cs="Times New Roman"/>
                <w:sz w:val="20"/>
                <w:szCs w:val="20"/>
              </w:rPr>
              <w:t xml:space="preserve">, settled </w:t>
            </w:r>
            <w:ins w:id="368" w:author="Author">
              <w:r w:rsidR="0022376C">
                <w:rPr>
                  <w:rFonts w:ascii="Times New Roman" w:hAnsi="Times New Roman" w:cs="Times New Roman"/>
                  <w:sz w:val="20"/>
                  <w:szCs w:val="20"/>
                </w:rPr>
                <w:t xml:space="preserve">with payment </w:t>
              </w:r>
            </w:ins>
            <w:r w:rsidRPr="006F5EC7">
              <w:rPr>
                <w:rFonts w:ascii="Times New Roman" w:hAnsi="Times New Roman" w:cs="Times New Roman"/>
                <w:sz w:val="20"/>
                <w:szCs w:val="20"/>
              </w:rPr>
              <w:t>- Gross payments made during the current year</w:t>
            </w:r>
          </w:p>
        </w:tc>
        <w:tc>
          <w:tcPr>
            <w:tcW w:w="5305" w:type="dxa"/>
            <w:hideMark/>
          </w:tcPr>
          <w:p w14:paraId="697BCF23" w14:textId="731AC346" w:rsidR="008028D0" w:rsidRPr="005B26DC" w:rsidRDefault="008028D0">
            <w:pPr>
              <w:rPr>
                <w:ins w:id="369" w:author="Author"/>
                <w:rFonts w:ascii="Times New Roman" w:hAnsi="Times New Roman" w:cs="Times New Roman"/>
                <w:sz w:val="20"/>
                <w:szCs w:val="20"/>
              </w:rPr>
            </w:pPr>
            <w:r w:rsidRPr="005B26DC">
              <w:rPr>
                <w:rFonts w:ascii="Times New Roman" w:hAnsi="Times New Roman" w:cs="Times New Roman"/>
                <w:sz w:val="20"/>
                <w:szCs w:val="20"/>
              </w:rPr>
              <w:t>Gross payments</w:t>
            </w:r>
            <w:ins w:id="370" w:author="Author">
              <w:r w:rsidR="007B7696" w:rsidRPr="005B26DC">
                <w:rPr>
                  <w:rFonts w:ascii="Times New Roman" w:hAnsi="Times New Roman" w:cs="Times New Roman"/>
                  <w:sz w:val="20"/>
                  <w:szCs w:val="20"/>
                </w:rPr>
                <w:t>,</w:t>
              </w:r>
            </w:ins>
            <w:r w:rsidRPr="005B26DC">
              <w:rPr>
                <w:rFonts w:ascii="Times New Roman" w:hAnsi="Times New Roman" w:cs="Times New Roman"/>
                <w:sz w:val="20"/>
                <w:szCs w:val="20"/>
              </w:rPr>
              <w:t xml:space="preserve"> </w:t>
            </w:r>
            <w:ins w:id="371" w:author="Author">
              <w:r w:rsidR="00395A75" w:rsidRPr="0046103A">
                <w:rPr>
                  <w:rFonts w:ascii="Times New Roman" w:hAnsi="Times New Roman" w:cs="Times New Roman"/>
                  <w:sz w:val="20"/>
                  <w:szCs w:val="20"/>
                  <w:rPrChange w:id="372" w:author="Author">
                    <w:rPr>
                      <w:rFonts w:ascii="Times New Roman" w:hAnsi="Times New Roman" w:cs="Times New Roman"/>
                      <w:sz w:val="20"/>
                      <w:szCs w:val="20"/>
                      <w:highlight w:val="yellow"/>
                    </w:rPr>
                  </w:rPrChange>
                </w:rPr>
                <w:t>net of salvage and subrogation,</w:t>
              </w:r>
              <w:r w:rsidR="00395A75" w:rsidRPr="005B26DC">
                <w:rPr>
                  <w:rFonts w:ascii="Times New Roman" w:hAnsi="Times New Roman" w:cs="Times New Roman"/>
                  <w:sz w:val="20"/>
                  <w:szCs w:val="20"/>
                </w:rPr>
                <w:t xml:space="preserve"> </w:t>
              </w:r>
            </w:ins>
            <w:r w:rsidRPr="005B26DC">
              <w:rPr>
                <w:rFonts w:ascii="Times New Roman" w:hAnsi="Times New Roman" w:cs="Times New Roman"/>
                <w:sz w:val="20"/>
                <w:szCs w:val="20"/>
              </w:rPr>
              <w:t>made during the current year in relation to claims reported during the year and closed through settled with payments.</w:t>
            </w:r>
          </w:p>
          <w:p w14:paraId="4DC66541" w14:textId="77777777" w:rsidR="00936D5D" w:rsidRPr="005B26DC" w:rsidRDefault="00936D5D">
            <w:pPr>
              <w:rPr>
                <w:ins w:id="373" w:author="Author"/>
                <w:rFonts w:ascii="Times New Roman" w:hAnsi="Times New Roman" w:cs="Times New Roman"/>
                <w:sz w:val="20"/>
                <w:szCs w:val="20"/>
              </w:rPr>
            </w:pPr>
          </w:p>
          <w:p w14:paraId="4F274BE6" w14:textId="0CBA2DAC" w:rsidR="00936D5D" w:rsidRPr="005B26DC" w:rsidRDefault="00936D5D" w:rsidP="00936D5D">
            <w:pPr>
              <w:rPr>
                <w:ins w:id="374" w:author="Author"/>
                <w:rFonts w:ascii="Times New Roman" w:hAnsi="Times New Roman" w:cs="Times New Roman"/>
                <w:sz w:val="20"/>
                <w:szCs w:val="20"/>
              </w:rPr>
            </w:pPr>
            <w:ins w:id="375" w:author="Author">
              <w:r w:rsidRPr="005B26DC">
                <w:rPr>
                  <w:rFonts w:ascii="Times New Roman" w:hAnsi="Times New Roman" w:cs="Times New Roman"/>
                  <w:sz w:val="20"/>
                  <w:szCs w:val="20"/>
                </w:rPr>
                <w:t>The amount includes all the elements that compose the claim itself but excludes any expenses</w:t>
              </w:r>
              <w:r w:rsidR="00395A75" w:rsidRPr="005B26DC">
                <w:rPr>
                  <w:rFonts w:ascii="Times New Roman" w:hAnsi="Times New Roman" w:cs="Times New Roman"/>
                  <w:sz w:val="20"/>
                  <w:szCs w:val="20"/>
                </w:rPr>
                <w:t xml:space="preserve"> except those attributable to specific claims</w:t>
              </w:r>
              <w:r w:rsidRPr="005B26DC">
                <w:rPr>
                  <w:rFonts w:ascii="Times New Roman" w:hAnsi="Times New Roman" w:cs="Times New Roman"/>
                  <w:sz w:val="20"/>
                  <w:szCs w:val="20"/>
                </w:rPr>
                <w:t>.</w:t>
              </w:r>
            </w:ins>
          </w:p>
          <w:p w14:paraId="0E85F866" w14:textId="025E3490" w:rsidR="00936D5D" w:rsidRPr="005B26DC" w:rsidRDefault="00936D5D">
            <w:pPr>
              <w:rPr>
                <w:rFonts w:ascii="Times New Roman" w:hAnsi="Times New Roman" w:cs="Times New Roman"/>
                <w:sz w:val="20"/>
                <w:szCs w:val="20"/>
              </w:rPr>
            </w:pPr>
          </w:p>
        </w:tc>
      </w:tr>
      <w:tr w:rsidR="00E03E13" w:rsidRPr="008028D0" w14:paraId="2A0B5D0D" w14:textId="77777777" w:rsidTr="006F5EC7">
        <w:trPr>
          <w:trHeight w:val="1170"/>
        </w:trPr>
        <w:tc>
          <w:tcPr>
            <w:tcW w:w="1216" w:type="dxa"/>
            <w:hideMark/>
          </w:tcPr>
          <w:p w14:paraId="598349F4" w14:textId="77777777" w:rsidR="005564D3" w:rsidRDefault="00E03E13">
            <w:pPr>
              <w:rPr>
                <w:rFonts w:ascii="Times New Roman" w:hAnsi="Times New Roman" w:cs="Times New Roman"/>
                <w:sz w:val="20"/>
                <w:szCs w:val="20"/>
              </w:rPr>
            </w:pPr>
            <w:r>
              <w:rPr>
                <w:rFonts w:ascii="Times New Roman" w:hAnsi="Times New Roman" w:cs="Times New Roman"/>
                <w:sz w:val="20"/>
                <w:szCs w:val="20"/>
              </w:rPr>
              <w:t>C0160/ R0180</w:t>
            </w:r>
          </w:p>
          <w:p w14:paraId="768D8DF3" w14:textId="5520412C" w:rsidR="00E03E13" w:rsidRPr="006F5EC7" w:rsidRDefault="00E03E13">
            <w:pPr>
              <w:rPr>
                <w:rFonts w:ascii="Times New Roman" w:hAnsi="Times New Roman" w:cs="Times New Roman"/>
                <w:sz w:val="20"/>
                <w:szCs w:val="20"/>
              </w:rPr>
            </w:pPr>
            <w:r>
              <w:rPr>
                <w:rFonts w:ascii="Times New Roman" w:hAnsi="Times New Roman" w:cs="Times New Roman"/>
                <w:sz w:val="20"/>
                <w:szCs w:val="20"/>
              </w:rPr>
              <w:t>(</w:t>
            </w:r>
            <w:r w:rsidRPr="006F5EC7">
              <w:rPr>
                <w:rFonts w:ascii="Times New Roman" w:hAnsi="Times New Roman" w:cs="Times New Roman"/>
                <w:sz w:val="20"/>
                <w:szCs w:val="20"/>
              </w:rPr>
              <w:t>O3</w:t>
            </w:r>
            <w:r>
              <w:rPr>
                <w:rFonts w:ascii="Times New Roman" w:hAnsi="Times New Roman" w:cs="Times New Roman"/>
                <w:sz w:val="20"/>
                <w:szCs w:val="20"/>
              </w:rPr>
              <w:t>)</w:t>
            </w:r>
          </w:p>
        </w:tc>
        <w:tc>
          <w:tcPr>
            <w:tcW w:w="2721" w:type="dxa"/>
            <w:hideMark/>
          </w:tcPr>
          <w:p w14:paraId="2F8B9CE3" w14:textId="059D8A75" w:rsidR="00E03E13" w:rsidRPr="006F5EC7" w:rsidRDefault="00E03E13" w:rsidP="001D39E4">
            <w:pPr>
              <w:rPr>
                <w:rFonts w:ascii="Times New Roman" w:hAnsi="Times New Roman" w:cs="Times New Roman"/>
                <w:sz w:val="20"/>
                <w:szCs w:val="20"/>
              </w:rPr>
            </w:pPr>
            <w:r w:rsidRPr="006F5EC7">
              <w:rPr>
                <w:rFonts w:ascii="Times New Roman" w:hAnsi="Times New Roman" w:cs="Times New Roman"/>
                <w:sz w:val="20"/>
                <w:szCs w:val="20"/>
              </w:rPr>
              <w:t xml:space="preserve">Total Claims reported during the year, Closed Claims </w:t>
            </w:r>
            <w:del w:id="376" w:author="Author">
              <w:r w:rsidRPr="006F5EC7" w:rsidDel="001D39E4">
                <w:rPr>
                  <w:rFonts w:ascii="Times New Roman" w:hAnsi="Times New Roman" w:cs="Times New Roman"/>
                  <w:sz w:val="20"/>
                  <w:szCs w:val="20"/>
                </w:rPr>
                <w:delText xml:space="preserve"> </w:delText>
              </w:r>
            </w:del>
            <w:r w:rsidRPr="006F5EC7">
              <w:rPr>
                <w:rFonts w:ascii="Times New Roman" w:hAnsi="Times New Roman" w:cs="Times New Roman"/>
                <w:sz w:val="20"/>
                <w:szCs w:val="20"/>
              </w:rPr>
              <w:t xml:space="preserve">at the end of the </w:t>
            </w:r>
            <w:del w:id="377" w:author="Author">
              <w:r w:rsidRPr="006F5EC7" w:rsidDel="001D39E4">
                <w:rPr>
                  <w:rFonts w:ascii="Times New Roman" w:hAnsi="Times New Roman" w:cs="Times New Roman"/>
                  <w:sz w:val="20"/>
                  <w:szCs w:val="20"/>
                </w:rPr>
                <w:delText>period</w:delText>
              </w:r>
            </w:del>
            <w:ins w:id="378" w:author="Author">
              <w:r w:rsidR="001D39E4">
                <w:rPr>
                  <w:rFonts w:ascii="Times New Roman" w:hAnsi="Times New Roman" w:cs="Times New Roman"/>
                  <w:sz w:val="20"/>
                  <w:szCs w:val="20"/>
                </w:rPr>
                <w:t>year</w:t>
              </w:r>
            </w:ins>
            <w:r w:rsidRPr="006F5EC7">
              <w:rPr>
                <w:rFonts w:ascii="Times New Roman" w:hAnsi="Times New Roman" w:cs="Times New Roman"/>
                <w:sz w:val="20"/>
                <w:szCs w:val="20"/>
              </w:rPr>
              <w:t>, settled without any payment - Number of claims ended without any payment</w:t>
            </w:r>
          </w:p>
        </w:tc>
        <w:tc>
          <w:tcPr>
            <w:tcW w:w="5305" w:type="dxa"/>
            <w:hideMark/>
          </w:tcPr>
          <w:p w14:paraId="39BD30F1" w14:textId="75ABFE46" w:rsidR="008028D0" w:rsidRPr="006F5EC7" w:rsidRDefault="008028D0">
            <w:pPr>
              <w:rPr>
                <w:rFonts w:ascii="Times New Roman" w:hAnsi="Times New Roman" w:cs="Times New Roman"/>
                <w:sz w:val="20"/>
                <w:szCs w:val="20"/>
              </w:rPr>
            </w:pPr>
            <w:r>
              <w:rPr>
                <w:rFonts w:ascii="Times New Roman" w:hAnsi="Times New Roman" w:cs="Times New Roman"/>
                <w:sz w:val="20"/>
                <w:szCs w:val="20"/>
              </w:rPr>
              <w:t xml:space="preserve">Total number of claims </w:t>
            </w:r>
            <w:r w:rsidRPr="008028D0">
              <w:rPr>
                <w:rFonts w:ascii="Times New Roman" w:hAnsi="Times New Roman" w:cs="Times New Roman"/>
                <w:sz w:val="20"/>
                <w:szCs w:val="20"/>
              </w:rPr>
              <w:t>reported during the year</w:t>
            </w:r>
            <w:r>
              <w:rPr>
                <w:rFonts w:ascii="Times New Roman" w:hAnsi="Times New Roman" w:cs="Times New Roman"/>
                <w:sz w:val="20"/>
                <w:szCs w:val="20"/>
              </w:rPr>
              <w:t xml:space="preserve"> and closed through settled without any payment.</w:t>
            </w:r>
          </w:p>
        </w:tc>
      </w:tr>
    </w:tbl>
    <w:p w14:paraId="04E8C7BC" w14:textId="77777777" w:rsidR="006E4A52" w:rsidRPr="006F5EC7" w:rsidRDefault="006E4A52">
      <w:pPr>
        <w:rPr>
          <w:rFonts w:ascii="Times New Roman" w:hAnsi="Times New Roman" w:cs="Times New Roman"/>
          <w:sz w:val="20"/>
          <w:szCs w:val="20"/>
        </w:rPr>
      </w:pPr>
    </w:p>
    <w:sectPr w:rsidR="006E4A52" w:rsidRPr="006F5EC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C251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E61F8"/>
    <w:multiLevelType w:val="hybridMultilevel"/>
    <w:tmpl w:val="D43A52E8"/>
    <w:lvl w:ilvl="0" w:tplc="CC28D0DA">
      <w:start w:val="19"/>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1914D21"/>
    <w:multiLevelType w:val="hybridMultilevel"/>
    <w:tmpl w:val="57AAA89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revisionView w:inkAnnotations="0"/>
  <w:trackRevisions/>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345D"/>
    <w:rsid w:val="00015AD0"/>
    <w:rsid w:val="0001679E"/>
    <w:rsid w:val="00063A87"/>
    <w:rsid w:val="00075991"/>
    <w:rsid w:val="001D39E4"/>
    <w:rsid w:val="00221074"/>
    <w:rsid w:val="0022376C"/>
    <w:rsid w:val="002D62F6"/>
    <w:rsid w:val="00324C57"/>
    <w:rsid w:val="00395A75"/>
    <w:rsid w:val="003C7ECC"/>
    <w:rsid w:val="0046103A"/>
    <w:rsid w:val="00477D31"/>
    <w:rsid w:val="00493212"/>
    <w:rsid w:val="005149C1"/>
    <w:rsid w:val="005446B2"/>
    <w:rsid w:val="00547DEB"/>
    <w:rsid w:val="005564D3"/>
    <w:rsid w:val="005B26DC"/>
    <w:rsid w:val="005C389B"/>
    <w:rsid w:val="006C5563"/>
    <w:rsid w:val="006E4A52"/>
    <w:rsid w:val="006F5EC7"/>
    <w:rsid w:val="00700FDF"/>
    <w:rsid w:val="00724C65"/>
    <w:rsid w:val="007B7696"/>
    <w:rsid w:val="008028D0"/>
    <w:rsid w:val="00922B9F"/>
    <w:rsid w:val="00924F5B"/>
    <w:rsid w:val="00936D5D"/>
    <w:rsid w:val="00955827"/>
    <w:rsid w:val="009A490A"/>
    <w:rsid w:val="009E1469"/>
    <w:rsid w:val="00A3582D"/>
    <w:rsid w:val="00A36D30"/>
    <w:rsid w:val="00A5356D"/>
    <w:rsid w:val="00B15D43"/>
    <w:rsid w:val="00B43F27"/>
    <w:rsid w:val="00B947B6"/>
    <w:rsid w:val="00BD7EDC"/>
    <w:rsid w:val="00C27D85"/>
    <w:rsid w:val="00C524AA"/>
    <w:rsid w:val="00CC6274"/>
    <w:rsid w:val="00CD485A"/>
    <w:rsid w:val="00D91A90"/>
    <w:rsid w:val="00E03E13"/>
    <w:rsid w:val="00E07D51"/>
    <w:rsid w:val="00E44ACA"/>
    <w:rsid w:val="00E53FC2"/>
    <w:rsid w:val="00F46D42"/>
    <w:rsid w:val="00F54A41"/>
    <w:rsid w:val="00FB345D"/>
    <w:rsid w:val="00FF5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2D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947B6"/>
    <w:rPr>
      <w:sz w:val="16"/>
      <w:szCs w:val="16"/>
    </w:rPr>
  </w:style>
  <w:style w:type="paragraph" w:styleId="CommentText">
    <w:name w:val="annotation text"/>
    <w:basedOn w:val="Normal"/>
    <w:link w:val="CommentTextChar"/>
    <w:uiPriority w:val="99"/>
    <w:unhideWhenUsed/>
    <w:rsid w:val="00B947B6"/>
    <w:pPr>
      <w:spacing w:line="240" w:lineRule="auto"/>
    </w:pPr>
    <w:rPr>
      <w:sz w:val="20"/>
      <w:szCs w:val="20"/>
    </w:rPr>
  </w:style>
  <w:style w:type="character" w:customStyle="1" w:styleId="CommentTextChar">
    <w:name w:val="Comment Text Char"/>
    <w:basedOn w:val="DefaultParagraphFont"/>
    <w:link w:val="CommentText"/>
    <w:uiPriority w:val="99"/>
    <w:rsid w:val="00B947B6"/>
    <w:rPr>
      <w:sz w:val="20"/>
      <w:szCs w:val="20"/>
    </w:rPr>
  </w:style>
  <w:style w:type="paragraph" w:styleId="CommentSubject">
    <w:name w:val="annotation subject"/>
    <w:basedOn w:val="CommentText"/>
    <w:next w:val="CommentText"/>
    <w:link w:val="CommentSubjectChar"/>
    <w:uiPriority w:val="99"/>
    <w:semiHidden/>
    <w:unhideWhenUsed/>
    <w:rsid w:val="00B947B6"/>
    <w:rPr>
      <w:b/>
      <w:bCs/>
    </w:rPr>
  </w:style>
  <w:style w:type="character" w:customStyle="1" w:styleId="CommentSubjectChar">
    <w:name w:val="Comment Subject Char"/>
    <w:basedOn w:val="CommentTextChar"/>
    <w:link w:val="CommentSubject"/>
    <w:uiPriority w:val="99"/>
    <w:semiHidden/>
    <w:rsid w:val="00B947B6"/>
    <w:rPr>
      <w:b/>
      <w:bCs/>
      <w:sz w:val="20"/>
      <w:szCs w:val="20"/>
    </w:rPr>
  </w:style>
  <w:style w:type="paragraph" w:styleId="BalloonText">
    <w:name w:val="Balloon Text"/>
    <w:basedOn w:val="Normal"/>
    <w:link w:val="BalloonTextChar"/>
    <w:uiPriority w:val="99"/>
    <w:semiHidden/>
    <w:unhideWhenUsed/>
    <w:rsid w:val="00B94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B6"/>
    <w:rPr>
      <w:rFonts w:ascii="Tahoma" w:hAnsi="Tahoma" w:cs="Tahoma"/>
      <w:sz w:val="16"/>
      <w:szCs w:val="16"/>
    </w:rPr>
  </w:style>
  <w:style w:type="paragraph" w:styleId="Revision">
    <w:name w:val="Revision"/>
    <w:hidden/>
    <w:uiPriority w:val="99"/>
    <w:semiHidden/>
    <w:rsid w:val="00C524AA"/>
    <w:pPr>
      <w:spacing w:after="0" w:line="240" w:lineRule="auto"/>
    </w:pPr>
  </w:style>
  <w:style w:type="paragraph" w:styleId="ListParagraph">
    <w:name w:val="List Paragraph"/>
    <w:basedOn w:val="Normal"/>
    <w:uiPriority w:val="34"/>
    <w:qFormat/>
    <w:rsid w:val="00C524AA"/>
    <w:pPr>
      <w:ind w:left="720"/>
      <w:contextualSpacing/>
    </w:pPr>
    <w:rPr>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34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B947B6"/>
    <w:rPr>
      <w:sz w:val="16"/>
      <w:szCs w:val="16"/>
    </w:rPr>
  </w:style>
  <w:style w:type="paragraph" w:styleId="CommentText">
    <w:name w:val="annotation text"/>
    <w:basedOn w:val="Normal"/>
    <w:link w:val="CommentTextChar"/>
    <w:uiPriority w:val="99"/>
    <w:unhideWhenUsed/>
    <w:rsid w:val="00B947B6"/>
    <w:pPr>
      <w:spacing w:line="240" w:lineRule="auto"/>
    </w:pPr>
    <w:rPr>
      <w:sz w:val="20"/>
      <w:szCs w:val="20"/>
    </w:rPr>
  </w:style>
  <w:style w:type="character" w:customStyle="1" w:styleId="CommentTextChar">
    <w:name w:val="Comment Text Char"/>
    <w:basedOn w:val="DefaultParagraphFont"/>
    <w:link w:val="CommentText"/>
    <w:uiPriority w:val="99"/>
    <w:rsid w:val="00B947B6"/>
    <w:rPr>
      <w:sz w:val="20"/>
      <w:szCs w:val="20"/>
    </w:rPr>
  </w:style>
  <w:style w:type="paragraph" w:styleId="CommentSubject">
    <w:name w:val="annotation subject"/>
    <w:basedOn w:val="CommentText"/>
    <w:next w:val="CommentText"/>
    <w:link w:val="CommentSubjectChar"/>
    <w:uiPriority w:val="99"/>
    <w:semiHidden/>
    <w:unhideWhenUsed/>
    <w:rsid w:val="00B947B6"/>
    <w:rPr>
      <w:b/>
      <w:bCs/>
    </w:rPr>
  </w:style>
  <w:style w:type="character" w:customStyle="1" w:styleId="CommentSubjectChar">
    <w:name w:val="Comment Subject Char"/>
    <w:basedOn w:val="CommentTextChar"/>
    <w:link w:val="CommentSubject"/>
    <w:uiPriority w:val="99"/>
    <w:semiHidden/>
    <w:rsid w:val="00B947B6"/>
    <w:rPr>
      <w:b/>
      <w:bCs/>
      <w:sz w:val="20"/>
      <w:szCs w:val="20"/>
    </w:rPr>
  </w:style>
  <w:style w:type="paragraph" w:styleId="BalloonText">
    <w:name w:val="Balloon Text"/>
    <w:basedOn w:val="Normal"/>
    <w:link w:val="BalloonTextChar"/>
    <w:uiPriority w:val="99"/>
    <w:semiHidden/>
    <w:unhideWhenUsed/>
    <w:rsid w:val="00B947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7B6"/>
    <w:rPr>
      <w:rFonts w:ascii="Tahoma" w:hAnsi="Tahoma" w:cs="Tahoma"/>
      <w:sz w:val="16"/>
      <w:szCs w:val="16"/>
    </w:rPr>
  </w:style>
  <w:style w:type="paragraph" w:styleId="Revision">
    <w:name w:val="Revision"/>
    <w:hidden/>
    <w:uiPriority w:val="99"/>
    <w:semiHidden/>
    <w:rsid w:val="00C524AA"/>
    <w:pPr>
      <w:spacing w:after="0" w:line="240" w:lineRule="auto"/>
    </w:pPr>
  </w:style>
  <w:style w:type="paragraph" w:styleId="ListParagraph">
    <w:name w:val="List Paragraph"/>
    <w:basedOn w:val="Normal"/>
    <w:uiPriority w:val="34"/>
    <w:qFormat/>
    <w:rsid w:val="00C524AA"/>
    <w:pPr>
      <w:ind w:left="720"/>
      <w:contextualSpacing/>
    </w:pPr>
    <w:rPr>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325195">
      <w:bodyDiv w:val="1"/>
      <w:marLeft w:val="0"/>
      <w:marRight w:val="0"/>
      <w:marTop w:val="0"/>
      <w:marBottom w:val="0"/>
      <w:divBdr>
        <w:top w:val="none" w:sz="0" w:space="0" w:color="auto"/>
        <w:left w:val="none" w:sz="0" w:space="0" w:color="auto"/>
        <w:bottom w:val="none" w:sz="0" w:space="0" w:color="auto"/>
        <w:right w:val="none" w:sz="0" w:space="0" w:color="auto"/>
      </w:divBdr>
    </w:div>
    <w:div w:id="159524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8D30B-9483-465D-A986-C11C66427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3428</Words>
  <Characters>17656</Characters>
  <Application>Microsoft Office Word</Application>
  <DocSecurity>0</DocSecurity>
  <Lines>802</Lines>
  <Paragraphs>413</Paragraphs>
  <ScaleCrop>false</ScaleCrop>
  <Company/>
  <LinksUpToDate>false</LinksUpToDate>
  <CharactersWithSpaces>20671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2015-07-02T23:25:00Z</dcterms:created>
  <dcterms:modified xsi:type="dcterms:W3CDTF">2015-08-03T10:17:00Z</dcterms:modified>
</cp:coreProperties>
</file>